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440"/>
        <w:gridCol w:w="6120"/>
      </w:tblGrid>
      <w:tr w:rsidR="00152993" w14:paraId="780E7871" w14:textId="77777777">
        <w:tc>
          <w:tcPr>
            <w:tcW w:w="1620" w:type="dxa"/>
            <w:tcBorders>
              <w:bottom w:val="single" w:sz="4" w:space="0" w:color="auto"/>
            </w:tcBorders>
            <w:shd w:val="clear" w:color="auto" w:fill="FFFFFF"/>
            <w:vAlign w:val="center"/>
          </w:tcPr>
          <w:p w14:paraId="53E9280D" w14:textId="77777777" w:rsidR="00152993" w:rsidRDefault="00170E84" w:rsidP="00431DAD">
            <w:pPr>
              <w:pStyle w:val="Header"/>
              <w:spacing w:before="120" w:after="120"/>
              <w:rPr>
                <w:rFonts w:ascii="Verdana" w:hAnsi="Verdana"/>
                <w:sz w:val="22"/>
              </w:rPr>
            </w:pPr>
            <w:r>
              <w:t>P</w:t>
            </w:r>
            <w:r w:rsidR="00C158EE">
              <w:t xml:space="preserve">GRR </w:t>
            </w:r>
            <w:r w:rsidR="00152993">
              <w:t>Number</w:t>
            </w:r>
          </w:p>
        </w:tc>
        <w:tc>
          <w:tcPr>
            <w:tcW w:w="1260" w:type="dxa"/>
            <w:tcBorders>
              <w:bottom w:val="single" w:sz="4" w:space="0" w:color="auto"/>
            </w:tcBorders>
            <w:vAlign w:val="center"/>
          </w:tcPr>
          <w:p w14:paraId="32B256BC" w14:textId="0EF4B65B" w:rsidR="00152993" w:rsidRDefault="00FD41D8" w:rsidP="00431DAD">
            <w:pPr>
              <w:pStyle w:val="Header"/>
              <w:jc w:val="center"/>
            </w:pPr>
            <w:hyperlink r:id="rId7" w:history="1">
              <w:r w:rsidRPr="000532E1">
                <w:rPr>
                  <w:rStyle w:val="Hyperlink"/>
                </w:rPr>
                <w:t>127</w:t>
              </w:r>
            </w:hyperlink>
          </w:p>
        </w:tc>
        <w:tc>
          <w:tcPr>
            <w:tcW w:w="1440" w:type="dxa"/>
            <w:tcBorders>
              <w:bottom w:val="single" w:sz="4" w:space="0" w:color="auto"/>
            </w:tcBorders>
            <w:shd w:val="clear" w:color="auto" w:fill="FFFFFF"/>
            <w:vAlign w:val="center"/>
          </w:tcPr>
          <w:p w14:paraId="7EB6463B" w14:textId="77777777" w:rsidR="00152993" w:rsidRDefault="00170E84">
            <w:pPr>
              <w:pStyle w:val="Header"/>
            </w:pPr>
            <w:r>
              <w:t>P</w:t>
            </w:r>
            <w:r w:rsidR="00C158EE">
              <w:t xml:space="preserve">GRR </w:t>
            </w:r>
            <w:r w:rsidR="00152993">
              <w:t>Title</w:t>
            </w:r>
          </w:p>
        </w:tc>
        <w:tc>
          <w:tcPr>
            <w:tcW w:w="6120" w:type="dxa"/>
            <w:tcBorders>
              <w:bottom w:val="single" w:sz="4" w:space="0" w:color="auto"/>
            </w:tcBorders>
            <w:vAlign w:val="center"/>
          </w:tcPr>
          <w:p w14:paraId="31B140C4" w14:textId="43BB7E77" w:rsidR="00152993" w:rsidRDefault="00FD41D8">
            <w:pPr>
              <w:pStyle w:val="Header"/>
            </w:pPr>
            <w:r w:rsidRPr="00FD41D8">
              <w:t>Addition of Proposed Generation to the Planning Models</w:t>
            </w:r>
          </w:p>
        </w:tc>
      </w:tr>
    </w:tbl>
    <w:p w14:paraId="5E2F6DB3" w14:textId="77777777" w:rsidR="002771E6" w:rsidRDefault="002771E6"/>
    <w:p w14:paraId="5C906689"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7786A157" w14:textId="77777777">
        <w:trPr>
          <w:trHeight w:val="440"/>
        </w:trPr>
        <w:tc>
          <w:tcPr>
            <w:tcW w:w="2880" w:type="dxa"/>
            <w:tcBorders>
              <w:top w:val="single" w:sz="4" w:space="0" w:color="auto"/>
              <w:left w:val="single" w:sz="4" w:space="0" w:color="auto"/>
              <w:bottom w:val="single" w:sz="4" w:space="0" w:color="auto"/>
              <w:right w:val="single" w:sz="4" w:space="0" w:color="auto"/>
            </w:tcBorders>
            <w:vAlign w:val="center"/>
          </w:tcPr>
          <w:p w14:paraId="2ABA6EF0" w14:textId="77777777" w:rsidR="00152993" w:rsidRDefault="00152993">
            <w:pPr>
              <w:pStyle w:val="Header"/>
            </w:pPr>
            <w:r>
              <w:t>Date</w:t>
            </w:r>
          </w:p>
        </w:tc>
        <w:tc>
          <w:tcPr>
            <w:tcW w:w="7560" w:type="dxa"/>
            <w:tcBorders>
              <w:top w:val="single" w:sz="4" w:space="0" w:color="auto"/>
              <w:left w:val="single" w:sz="4" w:space="0" w:color="auto"/>
              <w:bottom w:val="single" w:sz="4" w:space="0" w:color="auto"/>
              <w:right w:val="single" w:sz="4" w:space="0" w:color="auto"/>
            </w:tcBorders>
            <w:vAlign w:val="center"/>
          </w:tcPr>
          <w:p w14:paraId="4D3EA682" w14:textId="5B171076" w:rsidR="00152993" w:rsidRDefault="00431DAD">
            <w:pPr>
              <w:pStyle w:val="NormalArial"/>
            </w:pPr>
            <w:r>
              <w:t xml:space="preserve">October </w:t>
            </w:r>
            <w:r w:rsidR="00120F7F">
              <w:t>29</w:t>
            </w:r>
            <w:r>
              <w:t>, 2025</w:t>
            </w:r>
          </w:p>
        </w:tc>
      </w:tr>
    </w:tbl>
    <w:p w14:paraId="02E877D4" w14:textId="77777777" w:rsidR="002771E6" w:rsidRDefault="002771E6"/>
    <w:p w14:paraId="2B499ED0" w14:textId="77777777" w:rsidR="002771E6" w:rsidRDefault="002771E6"/>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152993" w14:paraId="394E6DFC" w14:textId="77777777">
        <w:trPr>
          <w:trHeight w:val="440"/>
        </w:trPr>
        <w:tc>
          <w:tcPr>
            <w:tcW w:w="10440" w:type="dxa"/>
            <w:gridSpan w:val="2"/>
            <w:tcBorders>
              <w:top w:val="single" w:sz="4" w:space="0" w:color="auto"/>
            </w:tcBorders>
            <w:shd w:val="clear" w:color="auto" w:fill="FFFFFF"/>
            <w:vAlign w:val="center"/>
          </w:tcPr>
          <w:p w14:paraId="425E5E24" w14:textId="77777777" w:rsidR="00152993" w:rsidRDefault="00152993">
            <w:pPr>
              <w:pStyle w:val="Header"/>
              <w:jc w:val="center"/>
            </w:pPr>
            <w:r>
              <w:t>Submitter’s Information</w:t>
            </w:r>
          </w:p>
        </w:tc>
      </w:tr>
      <w:tr w:rsidR="00152993" w14:paraId="744FB4B9" w14:textId="77777777">
        <w:trPr>
          <w:trHeight w:val="350"/>
        </w:trPr>
        <w:tc>
          <w:tcPr>
            <w:tcW w:w="2880" w:type="dxa"/>
            <w:shd w:val="clear" w:color="auto" w:fill="FFFFFF"/>
            <w:vAlign w:val="center"/>
          </w:tcPr>
          <w:p w14:paraId="10DE2D66" w14:textId="77777777" w:rsidR="00152993" w:rsidRPr="00EC55B3" w:rsidRDefault="00152993" w:rsidP="00EC55B3">
            <w:pPr>
              <w:pStyle w:val="Header"/>
            </w:pPr>
            <w:r w:rsidRPr="00EC55B3">
              <w:t>Name</w:t>
            </w:r>
          </w:p>
        </w:tc>
        <w:tc>
          <w:tcPr>
            <w:tcW w:w="7560" w:type="dxa"/>
            <w:vAlign w:val="center"/>
          </w:tcPr>
          <w:p w14:paraId="36805528" w14:textId="3C6BD1C2" w:rsidR="00152993" w:rsidRDefault="00FD41D8">
            <w:pPr>
              <w:pStyle w:val="NormalArial"/>
            </w:pPr>
            <w:r>
              <w:t>Blake Holt</w:t>
            </w:r>
          </w:p>
        </w:tc>
      </w:tr>
      <w:tr w:rsidR="00152993" w14:paraId="555FA5E2" w14:textId="77777777">
        <w:trPr>
          <w:trHeight w:val="350"/>
        </w:trPr>
        <w:tc>
          <w:tcPr>
            <w:tcW w:w="2880" w:type="dxa"/>
            <w:shd w:val="clear" w:color="auto" w:fill="FFFFFF"/>
            <w:vAlign w:val="center"/>
          </w:tcPr>
          <w:p w14:paraId="30D50B34" w14:textId="77777777" w:rsidR="00152993" w:rsidRPr="00EC55B3" w:rsidRDefault="00152993" w:rsidP="00EC55B3">
            <w:pPr>
              <w:pStyle w:val="Header"/>
            </w:pPr>
            <w:r w:rsidRPr="00EC55B3">
              <w:t>E-mail Address</w:t>
            </w:r>
          </w:p>
        </w:tc>
        <w:tc>
          <w:tcPr>
            <w:tcW w:w="7560" w:type="dxa"/>
            <w:vAlign w:val="center"/>
          </w:tcPr>
          <w:p w14:paraId="781B963D" w14:textId="51519B68" w:rsidR="00152993" w:rsidRDefault="00FD41D8">
            <w:pPr>
              <w:pStyle w:val="NormalArial"/>
            </w:pPr>
            <w:hyperlink r:id="rId8" w:history="1">
              <w:r w:rsidRPr="000A332A">
                <w:rPr>
                  <w:rStyle w:val="Hyperlink"/>
                </w:rPr>
                <w:t>blake.holt@lcra.org</w:t>
              </w:r>
            </w:hyperlink>
          </w:p>
        </w:tc>
      </w:tr>
      <w:tr w:rsidR="00152993" w14:paraId="5E1A9CBA" w14:textId="77777777">
        <w:trPr>
          <w:trHeight w:val="350"/>
        </w:trPr>
        <w:tc>
          <w:tcPr>
            <w:tcW w:w="2880" w:type="dxa"/>
            <w:shd w:val="clear" w:color="auto" w:fill="FFFFFF"/>
            <w:vAlign w:val="center"/>
          </w:tcPr>
          <w:p w14:paraId="516BB587" w14:textId="77777777" w:rsidR="00152993" w:rsidRPr="00EC55B3" w:rsidRDefault="00152993" w:rsidP="00EC55B3">
            <w:pPr>
              <w:pStyle w:val="Header"/>
            </w:pPr>
            <w:r w:rsidRPr="00EC55B3">
              <w:t>Company</w:t>
            </w:r>
          </w:p>
        </w:tc>
        <w:tc>
          <w:tcPr>
            <w:tcW w:w="7560" w:type="dxa"/>
            <w:vAlign w:val="center"/>
          </w:tcPr>
          <w:p w14:paraId="2C1FE17F" w14:textId="7572895C" w:rsidR="00152993" w:rsidRDefault="00FD41D8">
            <w:pPr>
              <w:pStyle w:val="NormalArial"/>
            </w:pPr>
            <w:r>
              <w:t xml:space="preserve">Lower Colorado River Authority </w:t>
            </w:r>
            <w:r w:rsidRPr="00FD41D8">
              <w:t>(LCRA)</w:t>
            </w:r>
          </w:p>
        </w:tc>
      </w:tr>
      <w:tr w:rsidR="00152993" w14:paraId="56024066" w14:textId="77777777">
        <w:trPr>
          <w:trHeight w:val="350"/>
        </w:trPr>
        <w:tc>
          <w:tcPr>
            <w:tcW w:w="2880" w:type="dxa"/>
            <w:tcBorders>
              <w:bottom w:val="single" w:sz="4" w:space="0" w:color="auto"/>
            </w:tcBorders>
            <w:shd w:val="clear" w:color="auto" w:fill="FFFFFF"/>
            <w:vAlign w:val="center"/>
          </w:tcPr>
          <w:p w14:paraId="3DFB725F" w14:textId="77777777" w:rsidR="00152993" w:rsidRPr="00EC55B3" w:rsidRDefault="00152993" w:rsidP="00EC55B3">
            <w:pPr>
              <w:pStyle w:val="Header"/>
            </w:pPr>
            <w:r w:rsidRPr="00EC55B3">
              <w:t>Phone Number</w:t>
            </w:r>
          </w:p>
        </w:tc>
        <w:tc>
          <w:tcPr>
            <w:tcW w:w="7560" w:type="dxa"/>
            <w:tcBorders>
              <w:bottom w:val="single" w:sz="4" w:space="0" w:color="auto"/>
            </w:tcBorders>
            <w:vAlign w:val="center"/>
          </w:tcPr>
          <w:p w14:paraId="725F8871" w14:textId="2FEBC08F" w:rsidR="00152993" w:rsidRDefault="00FD41D8">
            <w:pPr>
              <w:pStyle w:val="NormalArial"/>
            </w:pPr>
            <w:r w:rsidRPr="00FD41D8">
              <w:t>254-913-8096</w:t>
            </w:r>
          </w:p>
        </w:tc>
      </w:tr>
      <w:tr w:rsidR="00152993" w14:paraId="3D97FDCF" w14:textId="77777777">
        <w:trPr>
          <w:trHeight w:val="350"/>
        </w:trPr>
        <w:tc>
          <w:tcPr>
            <w:tcW w:w="2880" w:type="dxa"/>
            <w:shd w:val="clear" w:color="auto" w:fill="FFFFFF"/>
            <w:vAlign w:val="center"/>
          </w:tcPr>
          <w:p w14:paraId="2F6D71E1" w14:textId="77777777" w:rsidR="00152993" w:rsidRPr="00EC55B3" w:rsidRDefault="00075A94" w:rsidP="00EC55B3">
            <w:pPr>
              <w:pStyle w:val="Header"/>
            </w:pPr>
            <w:r>
              <w:t>Cell</w:t>
            </w:r>
            <w:r w:rsidRPr="00EC55B3">
              <w:t xml:space="preserve"> </w:t>
            </w:r>
            <w:r w:rsidR="00152993" w:rsidRPr="00EC55B3">
              <w:t>Number</w:t>
            </w:r>
          </w:p>
        </w:tc>
        <w:tc>
          <w:tcPr>
            <w:tcW w:w="7560" w:type="dxa"/>
            <w:vAlign w:val="center"/>
          </w:tcPr>
          <w:p w14:paraId="14B6A300" w14:textId="77777777" w:rsidR="00152993" w:rsidRDefault="00152993">
            <w:pPr>
              <w:pStyle w:val="NormalArial"/>
            </w:pPr>
          </w:p>
        </w:tc>
      </w:tr>
      <w:tr w:rsidR="00075A94" w14:paraId="06CAF44D" w14:textId="77777777">
        <w:trPr>
          <w:trHeight w:val="350"/>
        </w:trPr>
        <w:tc>
          <w:tcPr>
            <w:tcW w:w="2880" w:type="dxa"/>
            <w:tcBorders>
              <w:bottom w:val="single" w:sz="4" w:space="0" w:color="auto"/>
            </w:tcBorders>
            <w:shd w:val="clear" w:color="auto" w:fill="FFFFFF"/>
            <w:vAlign w:val="center"/>
          </w:tcPr>
          <w:p w14:paraId="0AF0BAA1" w14:textId="77777777" w:rsidR="00075A94" w:rsidRPr="00EC55B3" w:rsidDel="00075A94" w:rsidRDefault="00075A94" w:rsidP="00EC55B3">
            <w:pPr>
              <w:pStyle w:val="Header"/>
            </w:pPr>
            <w:r>
              <w:t>Market Segment</w:t>
            </w:r>
          </w:p>
        </w:tc>
        <w:tc>
          <w:tcPr>
            <w:tcW w:w="7560" w:type="dxa"/>
            <w:tcBorders>
              <w:bottom w:val="single" w:sz="4" w:space="0" w:color="auto"/>
            </w:tcBorders>
            <w:vAlign w:val="center"/>
          </w:tcPr>
          <w:p w14:paraId="50347074" w14:textId="36DCEB41" w:rsidR="00075A94" w:rsidRDefault="00FD41D8">
            <w:pPr>
              <w:pStyle w:val="NormalArial"/>
            </w:pPr>
            <w:r>
              <w:t>Cooperative</w:t>
            </w:r>
          </w:p>
        </w:tc>
      </w:tr>
    </w:tbl>
    <w:p w14:paraId="330ADF80" w14:textId="77777777" w:rsidR="00152993" w:rsidRDefault="00152993">
      <w:pPr>
        <w:pStyle w:val="NormalArial"/>
      </w:pPr>
    </w:p>
    <w:p w14:paraId="432D0DD0"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F038EC" w14:paraId="358E5593" w14:textId="77777777" w:rsidTr="00F038EC">
        <w:trPr>
          <w:trHeight w:val="422"/>
          <w:jc w:val="center"/>
        </w:trPr>
        <w:tc>
          <w:tcPr>
            <w:tcW w:w="10440" w:type="dxa"/>
            <w:vAlign w:val="center"/>
          </w:tcPr>
          <w:p w14:paraId="3277B603" w14:textId="77777777" w:rsidR="00075A94" w:rsidRPr="00075A94" w:rsidRDefault="00075A94" w:rsidP="00F038EC">
            <w:pPr>
              <w:pStyle w:val="Header"/>
              <w:jc w:val="center"/>
            </w:pPr>
            <w:r w:rsidRPr="00075A94">
              <w:t>Comments</w:t>
            </w:r>
          </w:p>
        </w:tc>
      </w:tr>
    </w:tbl>
    <w:p w14:paraId="3075C2FE" w14:textId="77777777" w:rsidR="00152993" w:rsidRDefault="00152993">
      <w:pPr>
        <w:pStyle w:val="NormalArial"/>
      </w:pPr>
    </w:p>
    <w:p w14:paraId="204671F1" w14:textId="4802DFA7" w:rsidR="00133A21" w:rsidRDefault="000F68E1" w:rsidP="00FF5E88">
      <w:pPr>
        <w:pStyle w:val="NormalArial"/>
      </w:pPr>
      <w:r>
        <w:t xml:space="preserve">LCRA submits </w:t>
      </w:r>
      <w:r w:rsidR="00D210DC">
        <w:t xml:space="preserve">these comments to </w:t>
      </w:r>
      <w:r w:rsidR="00822FCE">
        <w:t>Planning Guide Revision Request (PGRR</w:t>
      </w:r>
      <w:r w:rsidR="0040011C">
        <w:t xml:space="preserve">) 127 </w:t>
      </w:r>
      <w:r w:rsidR="00BC5ED9">
        <w:t xml:space="preserve">in response to </w:t>
      </w:r>
      <w:r w:rsidR="005F1AC1">
        <w:t xml:space="preserve">10/15/2025 </w:t>
      </w:r>
      <w:r w:rsidR="004A3B91">
        <w:t xml:space="preserve">Oncor </w:t>
      </w:r>
      <w:r w:rsidR="00431DAD">
        <w:t>c</w:t>
      </w:r>
      <w:r w:rsidR="004A3B91">
        <w:t>omments</w:t>
      </w:r>
      <w:r w:rsidR="00F32DE9">
        <w:t xml:space="preserve">, 10/21/2025 </w:t>
      </w:r>
      <w:r w:rsidR="007404DF">
        <w:t>ERCOT comments, and 10/28/2025 discussion at the Pla</w:t>
      </w:r>
      <w:r w:rsidR="00780BE6">
        <w:t xml:space="preserve">nning Working Group (PLWG) meeting. </w:t>
      </w:r>
      <w:r w:rsidR="00431DAD">
        <w:t xml:space="preserve"> </w:t>
      </w:r>
      <w:r w:rsidR="00780BE6">
        <w:t xml:space="preserve">LCRA appreciates the </w:t>
      </w:r>
      <w:r w:rsidR="00746E10">
        <w:t xml:space="preserve">collaborative discussions with ERCOT and other </w:t>
      </w:r>
      <w:r w:rsidR="00431DAD">
        <w:t>Transmission Service Providers (</w:t>
      </w:r>
      <w:r w:rsidR="00746E10">
        <w:t>TSPs</w:t>
      </w:r>
      <w:r w:rsidR="00431DAD">
        <w:t>)</w:t>
      </w:r>
      <w:r w:rsidR="002C70E2">
        <w:t xml:space="preserve"> in</w:t>
      </w:r>
      <w:r w:rsidR="00746E10">
        <w:t xml:space="preserve"> seeking to improve the consistency of models used </w:t>
      </w:r>
      <w:r w:rsidR="000D33CF">
        <w:t xml:space="preserve">in ERCOT transmission planning while preserving some discretion to handle case-by-case </w:t>
      </w:r>
      <w:r w:rsidR="002C70E2">
        <w:t xml:space="preserve">modeling </w:t>
      </w:r>
      <w:r w:rsidR="000D33CF">
        <w:t>needs.</w:t>
      </w:r>
      <w:r w:rsidR="002C70E2">
        <w:t xml:space="preserve"> </w:t>
      </w:r>
    </w:p>
    <w:p w14:paraId="63CD75BA" w14:textId="77777777" w:rsidR="00133A21" w:rsidRDefault="00133A21" w:rsidP="00FF5E88">
      <w:pPr>
        <w:pStyle w:val="NormalArial"/>
      </w:pPr>
    </w:p>
    <w:p w14:paraId="30C654E7" w14:textId="01015D6E" w:rsidR="00FF5E88" w:rsidRDefault="00C07A2F" w:rsidP="00FF5E88">
      <w:pPr>
        <w:pStyle w:val="NormalArial"/>
      </w:pPr>
      <w:r>
        <w:t>While t</w:t>
      </w:r>
      <w:r w:rsidR="007724D2">
        <w:t xml:space="preserve">he suggested revisions </w:t>
      </w:r>
      <w:r w:rsidR="00133A21">
        <w:t xml:space="preserve">may </w:t>
      </w:r>
      <w:r w:rsidR="007724D2">
        <w:t>represent a useful starting point</w:t>
      </w:r>
      <w:r>
        <w:t xml:space="preserve">, it is expected that ERCOT will </w:t>
      </w:r>
      <w:r w:rsidR="00903D0E">
        <w:t xml:space="preserve">contextualize its modeling assumptions for the 2026 RTP against the </w:t>
      </w:r>
      <w:r w:rsidR="00133A21">
        <w:t xml:space="preserve">proposed </w:t>
      </w:r>
      <w:r w:rsidR="00903D0E">
        <w:t xml:space="preserve">requirements </w:t>
      </w:r>
      <w:r w:rsidR="00133A21">
        <w:t>for S</w:t>
      </w:r>
      <w:r w:rsidR="00903D0E">
        <w:t>ection 6.9</w:t>
      </w:r>
      <w:r w:rsidR="00431DAD">
        <w:t xml:space="preserve">, </w:t>
      </w:r>
      <w:r w:rsidR="00431DAD" w:rsidRPr="00431DAD">
        <w:t>Addition of Proposed Generation to the Planning Models</w:t>
      </w:r>
      <w:r w:rsidR="00431DAD">
        <w:t>,</w:t>
      </w:r>
      <w:r w:rsidR="00133A21">
        <w:t xml:space="preserve"> to facilitate future refinements to the modeling process based on lessons learned.</w:t>
      </w:r>
    </w:p>
    <w:p w14:paraId="66E92025" w14:textId="77777777" w:rsidR="00637F0A" w:rsidRDefault="00637F0A" w:rsidP="00FF5E88">
      <w:pPr>
        <w:pStyle w:val="NormalArial"/>
      </w:pPr>
    </w:p>
    <w:p w14:paraId="6A4F98D6" w14:textId="6B96ECD5" w:rsidR="00FF5E88" w:rsidRDefault="00637F0A" w:rsidP="00FF5E88">
      <w:pPr>
        <w:pStyle w:val="NormalArial"/>
      </w:pPr>
      <w:r>
        <w:t xml:space="preserve">LCRA recognizes the </w:t>
      </w:r>
      <w:r w:rsidR="00251958">
        <w:t xml:space="preserve">importance of finalizing the </w:t>
      </w:r>
      <w:r w:rsidR="00975F52">
        <w:t xml:space="preserve">2026 RTP case build and is open to approving PGRR127 on an expedited timeline. </w:t>
      </w:r>
    </w:p>
    <w:p w14:paraId="2626FFBA" w14:textId="77777777" w:rsidR="00FF5E88" w:rsidRDefault="00FF5E88">
      <w:pPr>
        <w:pStyle w:val="NormalArial"/>
      </w:pPr>
    </w:p>
    <w:p w14:paraId="412D3765" w14:textId="77777777" w:rsidR="00152993" w:rsidRDefault="00152993">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33224A54" w14:textId="77777777">
        <w:trPr>
          <w:trHeight w:val="350"/>
        </w:trPr>
        <w:tc>
          <w:tcPr>
            <w:tcW w:w="10440" w:type="dxa"/>
            <w:tcBorders>
              <w:bottom w:val="single" w:sz="4" w:space="0" w:color="auto"/>
            </w:tcBorders>
            <w:shd w:val="clear" w:color="auto" w:fill="FFFFFF"/>
            <w:vAlign w:val="center"/>
          </w:tcPr>
          <w:p w14:paraId="7EB2F9B3" w14:textId="77777777" w:rsidR="00152993" w:rsidRDefault="00152993">
            <w:pPr>
              <w:pStyle w:val="Header"/>
              <w:jc w:val="center"/>
            </w:pPr>
            <w:r>
              <w:t xml:space="preserve">Revised Proposed </w:t>
            </w:r>
            <w:r w:rsidR="00C158EE">
              <w:t xml:space="preserve">Guide </w:t>
            </w:r>
            <w:r>
              <w:t>Language</w:t>
            </w:r>
          </w:p>
        </w:tc>
      </w:tr>
    </w:tbl>
    <w:p w14:paraId="6C7C8DC5" w14:textId="77777777" w:rsidR="00FD41D8" w:rsidRPr="00FD41D8" w:rsidRDefault="00FD41D8" w:rsidP="00FD41D8">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FD41D8">
        <w:rPr>
          <w:b/>
          <w:i/>
          <w:szCs w:val="20"/>
        </w:rPr>
        <w:t>3.1.3</w:t>
      </w:r>
      <w:r w:rsidRPr="00FD41D8">
        <w:rPr>
          <w:b/>
          <w:i/>
          <w:szCs w:val="20"/>
        </w:rPr>
        <w:tab/>
        <w:t>Project Evaluation</w:t>
      </w:r>
      <w:bookmarkEnd w:id="0"/>
      <w:bookmarkEnd w:id="1"/>
      <w:bookmarkEnd w:id="2"/>
    </w:p>
    <w:p w14:paraId="0157AAC4" w14:textId="77777777" w:rsidR="00FD41D8" w:rsidRPr="00FD41D8" w:rsidRDefault="00FD41D8" w:rsidP="00FD41D8">
      <w:pPr>
        <w:spacing w:after="240"/>
        <w:ind w:left="720" w:hanging="720"/>
        <w:rPr>
          <w:iCs/>
        </w:rPr>
      </w:pPr>
      <w:r w:rsidRPr="00FD41D8">
        <w:rPr>
          <w:iCs/>
        </w:rPr>
        <w:t>(1)</w:t>
      </w:r>
      <w:r w:rsidRPr="00FD41D8">
        <w:rPr>
          <w:iCs/>
        </w:rPr>
        <w:tab/>
        <w:t xml:space="preserve">ERCOT and the RPG shall evaluate proposed transmission projects using a variety of tools and </w:t>
      </w:r>
      <w:proofErr w:type="gramStart"/>
      <w:r w:rsidRPr="00FD41D8">
        <w:rPr>
          <w:iCs/>
        </w:rPr>
        <w:t>techniques as</w:t>
      </w:r>
      <w:proofErr w:type="gramEnd"/>
      <w:r w:rsidRPr="00FD41D8">
        <w:rPr>
          <w:iCs/>
        </w:rPr>
        <w:t xml:space="preserve"> needed to ensure that the system is able to meet applicable </w:t>
      </w:r>
      <w:r w:rsidRPr="00FD41D8">
        <w:rPr>
          <w:iCs/>
        </w:rPr>
        <w:lastRenderedPageBreak/>
        <w:t xml:space="preserve">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including, as applicable, any evidence of Substantiated </w:t>
      </w:r>
      <w:r w:rsidRPr="00FD41D8">
        <w:rPr>
          <w:szCs w:val="20"/>
        </w:rPr>
        <w:t>L</w:t>
      </w:r>
      <w:r w:rsidRPr="00FD41D8">
        <w:rPr>
          <w:iCs/>
        </w:rPr>
        <w:t xml:space="preserve">oad, and subject to consideration of the relative operational impacts of the alternatives.  </w:t>
      </w:r>
    </w:p>
    <w:p w14:paraId="1B3EDFC5" w14:textId="77777777" w:rsidR="00FD41D8" w:rsidRPr="00FD41D8" w:rsidRDefault="00FD41D8" w:rsidP="00FD41D8">
      <w:pPr>
        <w:spacing w:after="240"/>
        <w:ind w:left="720" w:hanging="720"/>
        <w:rPr>
          <w:iCs/>
        </w:rPr>
      </w:pPr>
      <w:r w:rsidRPr="00FD41D8">
        <w:rPr>
          <w:iCs/>
        </w:rPr>
        <w:t>(2)</w:t>
      </w:r>
      <w:r w:rsidRPr="00FD41D8">
        <w:rPr>
          <w:iCs/>
        </w:rPr>
        <w:tab/>
        <w:t>In some cases, one alternative may be to dispatch the system in such a way that all reliability requirements are met, even without the proposed transmission 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561B55BE" w14:textId="77777777" w:rsidR="00FD41D8" w:rsidRPr="00FD41D8" w:rsidRDefault="00FD41D8" w:rsidP="00FD41D8">
      <w:pPr>
        <w:spacing w:after="240"/>
        <w:ind w:left="720" w:hanging="720"/>
      </w:pPr>
      <w:r w:rsidRPr="00FD41D8">
        <w:rPr>
          <w:iCs/>
        </w:rPr>
        <w:t>(3)</w:t>
      </w:r>
      <w:r w:rsidRPr="00FD41D8">
        <w:rPr>
          <w:iCs/>
        </w:rPr>
        <w:tab/>
        <w:t xml:space="preserve">In conducting an independent review of any project, </w:t>
      </w:r>
      <w:r w:rsidRPr="00FD41D8">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71B542CF" w14:textId="77777777" w:rsidR="00FD41D8" w:rsidRPr="00FD41D8" w:rsidRDefault="00FD41D8" w:rsidP="00FD41D8">
      <w:pPr>
        <w:spacing w:after="240"/>
        <w:ind w:left="720" w:hanging="720"/>
      </w:pPr>
      <w:r w:rsidRPr="00FD41D8">
        <w:t>(4)</w:t>
      </w:r>
      <w:r w:rsidRPr="00FD41D8">
        <w:tab/>
        <w:t xml:space="preserve">As part of its independent review of any project classified as Tier 1 pursuant to Protocol Section 3.11.4, ERCOT shall: </w:t>
      </w:r>
    </w:p>
    <w:p w14:paraId="51D0ED31" w14:textId="77777777" w:rsidR="00FD41D8" w:rsidRPr="00FD41D8" w:rsidRDefault="00FD41D8" w:rsidP="00FD41D8">
      <w:pPr>
        <w:spacing w:after="240"/>
        <w:ind w:left="1440" w:hanging="720"/>
        <w:rPr>
          <w:szCs w:val="20"/>
        </w:rPr>
      </w:pPr>
      <w:r w:rsidRPr="00FD41D8">
        <w:rPr>
          <w:szCs w:val="20"/>
        </w:rPr>
        <w:t>(a)</w:t>
      </w:r>
      <w:r w:rsidRPr="00FD41D8">
        <w:rPr>
          <w:szCs w:val="20"/>
        </w:rPr>
        <w:tab/>
        <w:t>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6B3F8F56"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57286384" w14:textId="77777777" w:rsidR="00FD41D8" w:rsidRPr="00FD41D8" w:rsidRDefault="00FD41D8" w:rsidP="00FD41D8">
            <w:pPr>
              <w:spacing w:before="120" w:after="240"/>
              <w:rPr>
                <w:b/>
                <w:i/>
              </w:rPr>
            </w:pPr>
            <w:bookmarkStart w:id="6" w:name="_Hlk192594844"/>
            <w:r w:rsidRPr="00FD41D8">
              <w:rPr>
                <w:b/>
                <w:i/>
              </w:rPr>
              <w:t>[PGRR118:  Replace paragraph (a) above with the following upon system implementation of NPRR1246:]</w:t>
            </w:r>
          </w:p>
          <w:p w14:paraId="437E9C50" w14:textId="77777777" w:rsidR="00FD41D8" w:rsidRPr="00FD41D8" w:rsidRDefault="00FD41D8" w:rsidP="00FD41D8">
            <w:pPr>
              <w:spacing w:after="240"/>
              <w:ind w:left="1537" w:hanging="720"/>
              <w:rPr>
                <w:iCs/>
              </w:rPr>
            </w:pPr>
            <w:r w:rsidRPr="00FD41D8">
              <w:rPr>
                <w:szCs w:val="20"/>
              </w:rPr>
              <w:t>(a)</w:t>
            </w:r>
            <w:r w:rsidRPr="00FD41D8">
              <w:rPr>
                <w:szCs w:val="20"/>
              </w:rPr>
              <w:tab/>
              <w:t xml:space="preserve">Perform a generation sensitivity analysis.  The generation sensitivity analysis will evaluate the effect that proposed Generation Resources and/or ESRs in or near the study area will have on a recommended transmission project.  Generation Resources and ESRs </w:t>
            </w:r>
            <w:proofErr w:type="gramStart"/>
            <w:r w:rsidRPr="00FD41D8">
              <w:rPr>
                <w:szCs w:val="20"/>
              </w:rPr>
              <w:t>that have signed</w:t>
            </w:r>
            <w:proofErr w:type="gramEnd"/>
            <w:r w:rsidRPr="00FD41D8">
              <w:rPr>
                <w:szCs w:val="20"/>
              </w:rPr>
              <w:t xml:space="preserve"> Standard Generation Interconnection Agreements (SGIAs) but were not included in the study cases because they did not meet all of the requirements for inclusion in the cases </w:t>
            </w:r>
            <w:r w:rsidRPr="00FD41D8">
              <w:rPr>
                <w:szCs w:val="20"/>
              </w:rPr>
              <w:lastRenderedPageBreak/>
              <w:t xml:space="preserve">pursuant to Section 6.9, Addition of Proposed Generation to the Planning Models, will be included in the sensitivity analysis.  ERCOT shall not consider the results of the generation sensitivity analysis in determining project need during its independent review of the project; and  </w:t>
            </w:r>
          </w:p>
        </w:tc>
      </w:tr>
      <w:bookmarkEnd w:id="6"/>
    </w:tbl>
    <w:p w14:paraId="006AD420" w14:textId="77777777" w:rsidR="00FD41D8" w:rsidRPr="00FD41D8" w:rsidRDefault="00FD41D8" w:rsidP="00FD41D8">
      <w:pPr>
        <w:ind w:left="1440" w:hanging="720"/>
        <w:rPr>
          <w:szCs w:val="20"/>
        </w:rPr>
      </w:pPr>
    </w:p>
    <w:p w14:paraId="1D588919" w14:textId="77777777" w:rsidR="00FD41D8" w:rsidRPr="00FD41D8" w:rsidRDefault="00FD41D8" w:rsidP="00FD41D8">
      <w:pPr>
        <w:spacing w:after="240"/>
        <w:ind w:left="1440" w:hanging="720"/>
        <w:rPr>
          <w:szCs w:val="20"/>
        </w:rPr>
      </w:pPr>
      <w:r w:rsidRPr="00FD41D8">
        <w:rPr>
          <w:szCs w:val="20"/>
        </w:rPr>
        <w:t>(b)</w:t>
      </w:r>
      <w:r w:rsidRPr="00FD41D8">
        <w:rPr>
          <w:szCs w:val="20"/>
        </w:rPr>
        <w:tab/>
      </w:r>
      <w:del w:id="7" w:author="ERCOT" w:date="2025-03-28T14:37:00Z">
        <w:r w:rsidRPr="00FD41D8" w:rsidDel="00B76D4A">
          <w:rPr>
            <w:szCs w:val="20"/>
          </w:rPr>
          <w:delText>Evaluate impacts related to the load scaling used in the study on any constraints resulting in project recommendations.  The results of this evaluation shall be included in the final recommendations in the independent review.</w:delText>
        </w:r>
      </w:del>
      <w:ins w:id="8" w:author="ERCOT" w:date="2025-03-28T14:37:00Z">
        <w:r w:rsidRPr="00FD41D8">
          <w:rPr>
            <w:szCs w:val="20"/>
          </w:rPr>
          <w:t xml:space="preserve">Evaluate impacts related to large generators in or near the study area that are included in the study cases but are not in the interconnection queue by removing those generators from the analysis. </w:t>
        </w:r>
      </w:ins>
      <w:ins w:id="9" w:author="ERCOT" w:date="2025-03-28T14:42:00Z">
        <w:r w:rsidRPr="00FD41D8">
          <w:rPr>
            <w:szCs w:val="20"/>
          </w:rPr>
          <w:t xml:space="preserve"> </w:t>
        </w:r>
      </w:ins>
      <w:ins w:id="10" w:author="ERCOT" w:date="2025-03-28T14:37:00Z">
        <w:r w:rsidRPr="00FD41D8">
          <w:rPr>
            <w:szCs w:val="20"/>
          </w:rPr>
          <w:t>The results of this evaluation shall be included in the final recommendations in the independent review.</w:t>
        </w:r>
      </w:ins>
    </w:p>
    <w:p w14:paraId="689043C5" w14:textId="77777777" w:rsidR="00FD41D8" w:rsidRPr="00FD41D8" w:rsidRDefault="00FD41D8" w:rsidP="00FD41D8">
      <w:pPr>
        <w:spacing w:after="240"/>
        <w:ind w:left="720" w:hanging="720"/>
        <w:rPr>
          <w:szCs w:val="20"/>
        </w:rPr>
      </w:pPr>
      <w:r w:rsidRPr="00FD41D8">
        <w:rPr>
          <w:szCs w:val="20"/>
        </w:rPr>
        <w:t>(5)</w:t>
      </w:r>
      <w:r w:rsidRPr="00FD41D8">
        <w:rPr>
          <w:szCs w:val="20"/>
        </w:rPr>
        <w:tab/>
        <w:t>ERCOT’s independent review shall incorporate and consider historical load and any Substantiated Load.</w:t>
      </w:r>
      <w:bookmarkEnd w:id="3"/>
    </w:p>
    <w:p w14:paraId="0184D10C" w14:textId="77777777" w:rsidR="00FD41D8" w:rsidRPr="00FD41D8" w:rsidRDefault="00FD41D8" w:rsidP="00FD41D8">
      <w:pPr>
        <w:keepNext/>
        <w:tabs>
          <w:tab w:val="left" w:pos="1080"/>
        </w:tabs>
        <w:spacing w:before="240" w:after="240"/>
        <w:ind w:left="1080" w:hanging="1080"/>
        <w:outlineLvl w:val="3"/>
        <w:rPr>
          <w:b/>
          <w:bCs/>
          <w:szCs w:val="20"/>
        </w:rPr>
      </w:pPr>
      <w:r w:rsidRPr="00FD41D8">
        <w:rPr>
          <w:b/>
          <w:bCs/>
          <w:szCs w:val="20"/>
        </w:rPr>
        <w:t>3.1.4.1.1</w:t>
      </w:r>
      <w:r w:rsidRPr="00FD41D8">
        <w:rPr>
          <w:b/>
          <w:bCs/>
          <w:szCs w:val="20"/>
        </w:rPr>
        <w:tab/>
        <w:t>Regional Transmission Plan Cases</w:t>
      </w:r>
      <w:bookmarkEnd w:id="4"/>
    </w:p>
    <w:p w14:paraId="5F546783" w14:textId="77777777" w:rsidR="00FD41D8" w:rsidRPr="00FD41D8" w:rsidRDefault="00FD41D8" w:rsidP="00FD41D8">
      <w:pPr>
        <w:ind w:left="720" w:hanging="720"/>
        <w:rPr>
          <w:iCs/>
        </w:rPr>
      </w:pPr>
      <w:r w:rsidRPr="00FD41D8">
        <w:rPr>
          <w:iCs/>
        </w:rPr>
        <w:t>(1)</w:t>
      </w:r>
      <w:r w:rsidRPr="00FD41D8">
        <w:rPr>
          <w:iCs/>
        </w:rPr>
        <w:tab/>
        <w:t>The starting base cases for the Regional Transmission Plan development are created by removing all Tier 1, 2, and 3 projects that have not received RPG acceptance or, if applicable, ERCOT endorsement from the most recent SSWG base cases.</w:t>
      </w:r>
    </w:p>
    <w:p w14:paraId="44140899" w14:textId="77777777" w:rsidR="00FD41D8" w:rsidRPr="00FD41D8" w:rsidRDefault="00FD41D8" w:rsidP="00FD41D8">
      <w:pPr>
        <w:ind w:left="720" w:hanging="720"/>
        <w:rPr>
          <w:iCs/>
        </w:rPr>
      </w:pPr>
    </w:p>
    <w:p w14:paraId="4F9AAC20" w14:textId="77777777" w:rsidR="00FD41D8" w:rsidRPr="00FD41D8" w:rsidRDefault="00FD41D8" w:rsidP="00FD41D8">
      <w:pPr>
        <w:ind w:left="720" w:hanging="720"/>
        <w:rPr>
          <w:iCs/>
        </w:rPr>
      </w:pPr>
      <w:r w:rsidRPr="00FD41D8">
        <w:t>(2)</w:t>
      </w:r>
      <w:r w:rsidRPr="00FD41D8">
        <w:tab/>
      </w:r>
      <w:r w:rsidRPr="00FD41D8">
        <w:rPr>
          <w:iCs/>
        </w:rPr>
        <w:t xml:space="preserve">ERCOT shall set all non-seasonal Mothballed Generation Resources to out of service in the Regional Transmission Plan reliability base cases.  ERCOT shall add proposed Generation Resources that have met the criteria for inclusion in Section 6.9, Addition of Proposed Generation </w:t>
      </w:r>
      <w:r w:rsidRPr="00FD41D8">
        <w:rPr>
          <w:szCs w:val="20"/>
        </w:rPr>
        <w:t>to the Planning Models,</w:t>
      </w:r>
      <w:r w:rsidRPr="00FD41D8">
        <w:rPr>
          <w:iCs/>
        </w:rPr>
        <w:t xml:space="preserve"> to the Regional Transmission Plan base cases.</w:t>
      </w:r>
    </w:p>
    <w:p w14:paraId="7BCA1998" w14:textId="77777777" w:rsidR="00FD41D8" w:rsidRPr="00FD41D8" w:rsidRDefault="00FD41D8" w:rsidP="00FD41D8">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7A0FD580"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1344D17C" w14:textId="77777777" w:rsidR="00FD41D8" w:rsidRPr="00FD41D8" w:rsidRDefault="00FD41D8" w:rsidP="00FD41D8">
            <w:pPr>
              <w:spacing w:before="120" w:after="240"/>
              <w:rPr>
                <w:b/>
                <w:i/>
              </w:rPr>
            </w:pPr>
            <w:r w:rsidRPr="00FD41D8">
              <w:rPr>
                <w:b/>
                <w:i/>
              </w:rPr>
              <w:t>[PGRR118:  Replace paragraph (2) above with the following upon system implementation of NPRR1246:]</w:t>
            </w:r>
          </w:p>
          <w:p w14:paraId="52253FDD" w14:textId="77777777" w:rsidR="00FD41D8" w:rsidRPr="00FD41D8" w:rsidRDefault="00FD41D8" w:rsidP="00FD41D8">
            <w:pPr>
              <w:spacing w:after="240"/>
              <w:ind w:left="817" w:hanging="720"/>
              <w:rPr>
                <w:iCs/>
              </w:rPr>
            </w:pPr>
            <w:r w:rsidRPr="00FD41D8">
              <w:rPr>
                <w:szCs w:val="20"/>
              </w:rPr>
              <w:t>(2)</w:t>
            </w:r>
            <w:r w:rsidRPr="00FD41D8">
              <w:rPr>
                <w:szCs w:val="20"/>
              </w:rPr>
              <w:tab/>
            </w:r>
            <w:r w:rsidRPr="00FD41D8">
              <w:rPr>
                <w:iCs/>
              </w:rPr>
              <w:t xml:space="preserve">ERCOT shall set all non-seasonal Mothballed Generation Resources and Mothballed ESRs to out of service in the Regional Transmission Plan reliability base cases.  ERCOT shall add proposed Generation Resources and ESRs that have met the criteria for inclusion in Section 6.9, Addition of Proposed Generation </w:t>
            </w:r>
            <w:r w:rsidRPr="00FD41D8">
              <w:rPr>
                <w:szCs w:val="20"/>
              </w:rPr>
              <w:t>to the Planning Models,</w:t>
            </w:r>
            <w:r w:rsidRPr="00FD41D8">
              <w:rPr>
                <w:iCs/>
              </w:rPr>
              <w:t xml:space="preserve"> to the Regional Transmission Plan base cases.</w:t>
            </w:r>
            <w:r w:rsidRPr="00FD41D8">
              <w:rPr>
                <w:szCs w:val="20"/>
              </w:rPr>
              <w:t xml:space="preserve"> </w:t>
            </w:r>
          </w:p>
        </w:tc>
      </w:tr>
    </w:tbl>
    <w:p w14:paraId="4C7E95FF" w14:textId="77777777" w:rsidR="00FD41D8" w:rsidRPr="00FD41D8" w:rsidRDefault="00FD41D8" w:rsidP="00FD41D8">
      <w:pPr>
        <w:rPr>
          <w:iCs/>
        </w:rPr>
      </w:pPr>
    </w:p>
    <w:p w14:paraId="2F4D3346" w14:textId="77777777" w:rsidR="00FD41D8" w:rsidRPr="00FD41D8" w:rsidRDefault="00FD41D8" w:rsidP="00FD41D8">
      <w:pPr>
        <w:spacing w:after="240"/>
        <w:ind w:left="720" w:hanging="720"/>
      </w:pPr>
      <w:r w:rsidRPr="00FD41D8">
        <w:t>(3)</w:t>
      </w:r>
      <w:r w:rsidRPr="00FD41D8">
        <w:tab/>
        <w:t xml:space="preserve">ERCOT shall update the Regional Transmission Plan reliability and economic base cases to reflect any updates to the amount of Switchable Generation Resource (SWGR) capacity available to the ERCOT Region. </w:t>
      </w:r>
    </w:p>
    <w:p w14:paraId="3FB4E3E4" w14:textId="77777777" w:rsidR="00FD41D8" w:rsidRPr="00FD41D8" w:rsidRDefault="00FD41D8" w:rsidP="00FD41D8">
      <w:pPr>
        <w:spacing w:after="240"/>
        <w:ind w:left="720" w:hanging="720"/>
      </w:pPr>
      <w:r w:rsidRPr="00FD41D8">
        <w:t>(4)</w:t>
      </w:r>
      <w:r w:rsidRPr="00FD41D8">
        <w:tab/>
        <w:t xml:space="preserve">ERCOT may, in its discretion, set a Generation Resource to out of service in the Regional Transmission Plan base cases prior to receiving a Notification of Suspension of Operations (NSO) if the Resource Entity notifies ERCOT of its intent to retire/mothball </w:t>
      </w:r>
      <w:r w:rsidRPr="00FD41D8">
        <w:lastRenderedPageBreak/>
        <w:t>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1997650B" w14:textId="77777777" w:rsidR="00FD41D8" w:rsidRPr="00FD41D8" w:rsidRDefault="00FD41D8" w:rsidP="00FD41D8">
      <w:pPr>
        <w:spacing w:after="240"/>
        <w:ind w:left="1440" w:hanging="720"/>
      </w:pPr>
      <w:r w:rsidRPr="00FD41D8">
        <w:t>(a)</w:t>
      </w:r>
      <w:r w:rsidRPr="00FD41D8">
        <w:tab/>
        <w:t>ERCOT will post and maintain the current list of Generation Resources that will be set to out of service pursuant to paragraph (4) above on the ERCOT website.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78E400DD"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600C07D9" w14:textId="77777777" w:rsidR="00FD41D8" w:rsidRPr="00FD41D8" w:rsidRDefault="00FD41D8" w:rsidP="00FD41D8">
            <w:pPr>
              <w:spacing w:before="120" w:after="240"/>
              <w:rPr>
                <w:b/>
                <w:i/>
              </w:rPr>
            </w:pPr>
            <w:r w:rsidRPr="00FD41D8">
              <w:rPr>
                <w:b/>
                <w:i/>
              </w:rPr>
              <w:t>[PGRR118:  Replace paragraph (4) above with the following upon system implementation of NPRR1246:]</w:t>
            </w:r>
          </w:p>
          <w:p w14:paraId="4895FA28" w14:textId="77777777" w:rsidR="00FD41D8" w:rsidRPr="00FD41D8" w:rsidRDefault="00FD41D8" w:rsidP="00FD41D8">
            <w:pPr>
              <w:spacing w:after="240"/>
              <w:ind w:left="720" w:hanging="720"/>
            </w:pPr>
            <w:r w:rsidRPr="00FD41D8">
              <w:t>(4)</w:t>
            </w:r>
            <w:r w:rsidRPr="00FD41D8">
              <w:tab/>
              <w:t>ERCOT may, in its discretion, set a Generation Resource or ESR to out of service in the Regional Transmission Plan base cases prior to receiving a Notification of Suspension of Operations (NSO) if the Resource Entity notifies ERCOT of its intent to retire/mothball the Resource and/or makes a public statement of its intent to retire/mothball the Resource.  ERCOT must provide reasonable advance notice to the RPG of any proposed Resource retirements/mothballs and allow an opportunity for stakeholder comments.</w:t>
            </w:r>
          </w:p>
          <w:p w14:paraId="3CAAA0B4" w14:textId="77777777" w:rsidR="00FD41D8" w:rsidRPr="00FD41D8" w:rsidRDefault="00FD41D8" w:rsidP="00FD41D8">
            <w:pPr>
              <w:spacing w:after="240"/>
              <w:ind w:left="1440" w:hanging="720"/>
              <w:rPr>
                <w:iCs/>
              </w:rPr>
            </w:pPr>
            <w:r w:rsidRPr="00FD41D8">
              <w:t>(a)</w:t>
            </w:r>
            <w:r w:rsidRPr="00FD41D8">
              <w:tab/>
              <w:t>ERCOT will post and maintain the current list of Generation Resources and ESRs that will be set to out of service pursuant to paragraph (4) above on the ERCOT website.</w:t>
            </w:r>
            <w:r w:rsidRPr="00FD41D8">
              <w:rPr>
                <w:szCs w:val="20"/>
              </w:rPr>
              <w:t xml:space="preserve"> </w:t>
            </w:r>
          </w:p>
        </w:tc>
      </w:tr>
    </w:tbl>
    <w:p w14:paraId="5E021891" w14:textId="77777777" w:rsidR="00FD41D8" w:rsidRPr="00FD41D8" w:rsidRDefault="00FD41D8" w:rsidP="00FD41D8"/>
    <w:p w14:paraId="11755D4D" w14:textId="77777777" w:rsidR="00FD41D8" w:rsidRPr="00FD41D8" w:rsidRDefault="00FD41D8" w:rsidP="00FD41D8">
      <w:pPr>
        <w:spacing w:after="240"/>
        <w:ind w:left="720" w:hanging="720"/>
      </w:pPr>
      <w:r w:rsidRPr="00FD41D8">
        <w:t>(5)</w:t>
      </w:r>
      <w:r w:rsidRPr="00FD41D8">
        <w:tab/>
        <w:t>In its Regional Transmission Plan studies, ERCOT shall 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74D10798"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5E8918A8" w14:textId="77777777" w:rsidR="00FD41D8" w:rsidRPr="00FD41D8" w:rsidRDefault="00FD41D8" w:rsidP="00FD41D8">
            <w:pPr>
              <w:spacing w:before="120" w:after="240"/>
              <w:rPr>
                <w:b/>
                <w:i/>
              </w:rPr>
            </w:pPr>
            <w:r w:rsidRPr="00FD41D8">
              <w:rPr>
                <w:b/>
                <w:i/>
              </w:rPr>
              <w:t>[PGRR113:  Replace paragraph (5) above with the following upon system implementation of NPRR1198:]</w:t>
            </w:r>
          </w:p>
          <w:p w14:paraId="4C83BC06" w14:textId="77777777" w:rsidR="00FD41D8" w:rsidRPr="00FD41D8" w:rsidRDefault="00FD41D8" w:rsidP="00FD41D8">
            <w:pPr>
              <w:spacing w:after="240"/>
              <w:ind w:left="720" w:hanging="720"/>
              <w:rPr>
                <w:b/>
                <w:i/>
              </w:rPr>
            </w:pPr>
            <w:r w:rsidRPr="00FD41D8">
              <w:t>(5)</w:t>
            </w:r>
            <w:r w:rsidRPr="00FD41D8">
              <w:tab/>
              <w:t>In its Regional Transmission Plan studies, ERCOT shall 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121D551F" w14:textId="77777777" w:rsidR="00FD41D8" w:rsidRPr="00FD41D8" w:rsidRDefault="00FD41D8" w:rsidP="00FD41D8">
      <w:pPr>
        <w:spacing w:before="240" w:after="240"/>
        <w:ind w:left="720" w:hanging="720"/>
        <w:rPr>
          <w:ins w:id="11" w:author="ERCOT" w:date="2025-02-25T16:48:00Z"/>
        </w:rPr>
      </w:pPr>
      <w:r w:rsidRPr="00FD41D8">
        <w:t>(6)</w:t>
      </w:r>
      <w:r w:rsidRPr="00FD41D8">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0A574654" w14:textId="77777777" w:rsidR="00FD41D8" w:rsidRPr="00FD41D8" w:rsidRDefault="00FD41D8" w:rsidP="00FD41D8">
      <w:pPr>
        <w:spacing w:after="240"/>
        <w:ind w:left="720" w:hanging="720"/>
        <w:rPr>
          <w:ins w:id="12" w:author="ERCOT" w:date="2025-02-25T16:48:00Z"/>
          <w:iCs/>
        </w:rPr>
      </w:pPr>
      <w:bookmarkStart w:id="13" w:name="_Toc194047566"/>
      <w:bookmarkStart w:id="14" w:name="_Toc164932176"/>
      <w:bookmarkStart w:id="15" w:name="_Toc164932191"/>
      <w:bookmarkStart w:id="16" w:name="_Toc181432019"/>
      <w:bookmarkStart w:id="17" w:name="_Toc221086128"/>
      <w:bookmarkStart w:id="18" w:name="_Toc257809869"/>
      <w:bookmarkStart w:id="19" w:name="_Toc307384176"/>
      <w:bookmarkStart w:id="20" w:name="_Toc532803572"/>
      <w:bookmarkStart w:id="21" w:name="_Toc178160745"/>
      <w:bookmarkEnd w:id="5"/>
      <w:r w:rsidRPr="00FD41D8">
        <w:lastRenderedPageBreak/>
        <w:t>(7)</w:t>
      </w:r>
      <w:r w:rsidRPr="00FD41D8">
        <w:tab/>
        <w:t xml:space="preserve">ERCOT shall apply a reliability margin on applicable Interconnection Reliability Operating Limits (IROLs) and/or stability-related system operating limits, consistent with the ERCOT operating procedures when such limits are modeled in the Regional Transmission Plan reliability and economic cases.  ERCOT shall use the current operating limit with reliability margin applied or best available information in determining the appropriate modeled limit for the future year being evaluated. </w:t>
      </w:r>
    </w:p>
    <w:p w14:paraId="5131C39B" w14:textId="77777777" w:rsidR="00FD41D8" w:rsidRPr="00FD41D8" w:rsidRDefault="00FD41D8" w:rsidP="00FD41D8">
      <w:pPr>
        <w:spacing w:before="240" w:after="240"/>
        <w:ind w:left="720" w:hanging="720"/>
        <w:rPr>
          <w:ins w:id="22" w:author="ERCOT" w:date="2024-09-09T09:28:00Z"/>
        </w:rPr>
      </w:pPr>
      <w:ins w:id="23" w:author="ERCOT" w:date="2025-02-25T16:49:00Z">
        <w:r w:rsidRPr="00FD41D8">
          <w:t>(</w:t>
        </w:r>
        <w:del w:id="24" w:author="ERCOT Market Rules" w:date="2025-07-10T16:02:00Z">
          <w:r w:rsidRPr="00FD41D8" w:rsidDel="00524648">
            <w:delText>7</w:delText>
          </w:r>
        </w:del>
      </w:ins>
      <w:ins w:id="25" w:author="ERCOT Market Rules" w:date="2025-07-10T16:02:00Z">
        <w:r w:rsidRPr="00FD41D8">
          <w:t>8</w:t>
        </w:r>
      </w:ins>
      <w:ins w:id="26" w:author="ERCOT" w:date="2025-02-25T16:49:00Z">
        <w:r w:rsidRPr="00FD41D8">
          <w:t>)</w:t>
        </w:r>
        <w:r w:rsidRPr="00FD41D8">
          <w:tab/>
          <w:t xml:space="preserve">ERCOT must provide reasonable advance notice to the RPG of </w:t>
        </w:r>
      </w:ins>
      <w:ins w:id="27" w:author="ERCOT" w:date="2025-02-25T16:53:00Z">
        <w:r w:rsidRPr="00FD41D8">
          <w:t xml:space="preserve">additional generation </w:t>
        </w:r>
      </w:ins>
      <w:ins w:id="28" w:author="ERCOT" w:date="2025-03-14T15:58:00Z">
        <w:r w:rsidRPr="00FD41D8">
          <w:t>propose</w:t>
        </w:r>
      </w:ins>
      <w:ins w:id="29" w:author="ERCOT" w:date="2025-03-14T15:59:00Z">
        <w:r w:rsidRPr="00FD41D8">
          <w:t xml:space="preserve">d to be </w:t>
        </w:r>
      </w:ins>
      <w:ins w:id="30" w:author="ERCOT" w:date="2025-02-25T16:53:00Z">
        <w:r w:rsidRPr="00FD41D8">
          <w:t xml:space="preserve">added </w:t>
        </w:r>
      </w:ins>
      <w:ins w:id="31" w:author="ERCOT" w:date="2025-03-11T19:17:00Z">
        <w:r w:rsidRPr="00FD41D8">
          <w:t>to the base case</w:t>
        </w:r>
      </w:ins>
      <w:ins w:id="32" w:author="ERCOT" w:date="2025-03-11T19:59:00Z">
        <w:r w:rsidRPr="00FD41D8">
          <w:t>s</w:t>
        </w:r>
      </w:ins>
      <w:ins w:id="33" w:author="ERCOT" w:date="2025-03-11T19:17:00Z">
        <w:r w:rsidRPr="00FD41D8">
          <w:t xml:space="preserve"> </w:t>
        </w:r>
      </w:ins>
      <w:ins w:id="34" w:author="ERCOT" w:date="2025-02-25T16:53:00Z">
        <w:r w:rsidRPr="00FD41D8">
          <w:t xml:space="preserve">in </w:t>
        </w:r>
      </w:ins>
      <w:ins w:id="35" w:author="ERCOT" w:date="2025-03-11T19:57:00Z">
        <w:r w:rsidRPr="00FD41D8">
          <w:t xml:space="preserve">accordance with </w:t>
        </w:r>
      </w:ins>
      <w:ins w:id="36" w:author="ERCOT" w:date="2025-02-25T16:54:00Z">
        <w:r w:rsidRPr="00FD41D8">
          <w:t xml:space="preserve">paragraph (5) of </w:t>
        </w:r>
      </w:ins>
      <w:ins w:id="37" w:author="ERCOT" w:date="2025-02-25T16:53:00Z">
        <w:r w:rsidRPr="00FD41D8">
          <w:t>Section 6.9</w:t>
        </w:r>
      </w:ins>
      <w:ins w:id="38" w:author="ERCOT" w:date="2025-02-25T17:10:00Z">
        <w:del w:id="39" w:author="ERCOT 102125" w:date="2025-10-21T09:27:00Z">
          <w:r w:rsidRPr="00FD41D8" w:rsidDel="004E3005">
            <w:delText>,</w:delText>
          </w:r>
        </w:del>
      </w:ins>
      <w:ins w:id="40" w:author="ERCOT" w:date="2025-02-25T16:49:00Z">
        <w:r w:rsidRPr="00FD41D8">
          <w:t xml:space="preserve"> and</w:t>
        </w:r>
      </w:ins>
      <w:ins w:id="41" w:author="ERCOT" w:date="2025-02-25T17:11:00Z">
        <w:r w:rsidRPr="00FD41D8">
          <w:t xml:space="preserve"> an opportunity for stakeholder comment</w:t>
        </w:r>
      </w:ins>
      <w:ins w:id="42" w:author="ERCOT" w:date="2025-02-25T16:49:00Z">
        <w:r w:rsidRPr="00FD41D8">
          <w:t>.</w:t>
        </w:r>
      </w:ins>
    </w:p>
    <w:p w14:paraId="7D29E8E5" w14:textId="77777777" w:rsidR="00FD41D8" w:rsidRPr="00FD41D8" w:rsidRDefault="00FD41D8" w:rsidP="00FD41D8">
      <w:pPr>
        <w:keepNext/>
        <w:tabs>
          <w:tab w:val="left" w:pos="1080"/>
        </w:tabs>
        <w:spacing w:before="240" w:after="240"/>
        <w:ind w:left="1080" w:hanging="1080"/>
        <w:outlineLvl w:val="2"/>
        <w:rPr>
          <w:b/>
          <w:bCs/>
          <w:i/>
          <w:szCs w:val="20"/>
        </w:rPr>
      </w:pPr>
      <w:r w:rsidRPr="00FD41D8">
        <w:rPr>
          <w:b/>
          <w:bCs/>
          <w:i/>
        </w:rPr>
        <w:t>5.2.1</w:t>
      </w:r>
      <w:r w:rsidRPr="00FD41D8">
        <w:rPr>
          <w:b/>
          <w:bCs/>
          <w:i/>
        </w:rPr>
        <w:tab/>
        <w:t>Applicability</w:t>
      </w:r>
      <w:bookmarkEnd w:id="13"/>
    </w:p>
    <w:p w14:paraId="4BD8A65B" w14:textId="77777777" w:rsidR="00FD41D8" w:rsidRPr="00FD41D8" w:rsidRDefault="00FD41D8" w:rsidP="00FD41D8">
      <w:pPr>
        <w:spacing w:after="240"/>
        <w:ind w:left="720" w:hanging="720"/>
        <w:rPr>
          <w:iCs/>
        </w:rPr>
      </w:pPr>
      <w:r w:rsidRPr="00FD41D8">
        <w:rPr>
          <w:iCs/>
        </w:rPr>
        <w:t>(1)</w:t>
      </w:r>
      <w:r w:rsidRPr="00FD41D8">
        <w:rPr>
          <w:iCs/>
        </w:rPr>
        <w:tab/>
        <w:t>The requirements in Section 5, Generator Interconnection or Modification, apply to the following:</w:t>
      </w:r>
    </w:p>
    <w:p w14:paraId="5172D2FD" w14:textId="77777777" w:rsidR="00FD41D8" w:rsidRPr="00FD41D8" w:rsidRDefault="00FD41D8" w:rsidP="00FD41D8">
      <w:pPr>
        <w:spacing w:after="240"/>
        <w:ind w:left="1440" w:hanging="720"/>
        <w:rPr>
          <w:szCs w:val="20"/>
        </w:rPr>
      </w:pPr>
      <w:r w:rsidRPr="00FD41D8">
        <w:rPr>
          <w:szCs w:val="20"/>
        </w:rPr>
        <w:t>(a)</w:t>
      </w:r>
      <w:r w:rsidRPr="00FD41D8">
        <w:rPr>
          <w:szCs w:val="20"/>
        </w:rPr>
        <w:tab/>
        <w:t>Any Entity proposing to interconnect any generator with an aggregate nameplate capacity of one MW or greater, including but not limited to any Generation Resource or Energy Storage Resource (ESR), to the ERCOT System;</w:t>
      </w:r>
    </w:p>
    <w:p w14:paraId="3D151D43" w14:textId="77777777" w:rsidR="00FD41D8" w:rsidRPr="00FD41D8" w:rsidRDefault="00FD41D8" w:rsidP="00FD41D8">
      <w:pPr>
        <w:spacing w:after="240"/>
        <w:ind w:left="1440" w:hanging="720"/>
        <w:rPr>
          <w:szCs w:val="20"/>
        </w:rPr>
      </w:pPr>
      <w:r w:rsidRPr="00FD41D8">
        <w:rPr>
          <w:szCs w:val="20"/>
        </w:rPr>
        <w:t>(b)</w:t>
      </w:r>
      <w:r w:rsidRPr="00FD41D8">
        <w:rPr>
          <w:szCs w:val="20"/>
        </w:rPr>
        <w:tab/>
        <w:t>Any Entity proposing to interconnect a Settlement Only Generator (SOG) to the ERCOT System; or</w:t>
      </w:r>
    </w:p>
    <w:p w14:paraId="6E1055A6" w14:textId="77777777" w:rsidR="00FD41D8" w:rsidRPr="00FD41D8" w:rsidRDefault="00FD41D8" w:rsidP="00FD41D8">
      <w:pPr>
        <w:spacing w:after="240"/>
        <w:ind w:left="1440" w:hanging="720"/>
        <w:rPr>
          <w:szCs w:val="20"/>
        </w:rPr>
      </w:pPr>
      <w:r w:rsidRPr="00FD41D8">
        <w:rPr>
          <w:szCs w:val="20"/>
        </w:rPr>
        <w:t>(c)</w:t>
      </w:r>
      <w:r w:rsidRPr="00FD41D8">
        <w:rPr>
          <w:szCs w:val="20"/>
        </w:rPr>
        <w:tab/>
        <w:t>Any Resource Entity seeking to modify a Generation Resource, ESR, or SOG that is connected to the ERCOT System by:</w:t>
      </w:r>
    </w:p>
    <w:p w14:paraId="03B2B7FF" w14:textId="77777777" w:rsidR="00FD41D8" w:rsidRPr="00FD41D8" w:rsidRDefault="00FD41D8" w:rsidP="00FD41D8">
      <w:pPr>
        <w:spacing w:after="240"/>
        <w:ind w:left="2160" w:hanging="720"/>
      </w:pPr>
      <w:r w:rsidRPr="00FD41D8">
        <w:t>(i)</w:t>
      </w:r>
      <w:r w:rsidRPr="00FD41D8">
        <w:tab/>
        <w:t xml:space="preserve">Increasing the real power rating from that shown in the latest Resource Registration data by one MW or greater within a single year; </w:t>
      </w:r>
    </w:p>
    <w:p w14:paraId="7A495A52" w14:textId="77777777" w:rsidR="00FD41D8" w:rsidRPr="00FD41D8" w:rsidRDefault="00FD41D8" w:rsidP="00FD41D8">
      <w:pPr>
        <w:spacing w:after="240"/>
        <w:ind w:left="2160" w:hanging="720"/>
      </w:pPr>
      <w:r w:rsidRPr="00FD41D8">
        <w:t>(ii)</w:t>
      </w:r>
      <w:r w:rsidRPr="00FD41D8">
        <w:tab/>
        <w:t>Changing the inverter, turbine, generator, or power converter associated with a facility with an aggregate real power rating of ten MW or greater, unless the replacement is in-kind;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689A7FC8"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6B1AEDD4" w14:textId="77777777" w:rsidR="00FD41D8" w:rsidRPr="00FD41D8" w:rsidRDefault="00FD41D8" w:rsidP="00FD41D8">
            <w:pPr>
              <w:spacing w:before="120" w:after="240"/>
              <w:rPr>
                <w:b/>
                <w:i/>
              </w:rPr>
            </w:pPr>
            <w:bookmarkStart w:id="43" w:name="_Hlk192595913"/>
            <w:r w:rsidRPr="00FD41D8">
              <w:rPr>
                <w:b/>
                <w:i/>
              </w:rPr>
              <w:t>[PGRR118:  Replace paragraph (ii) above with the following upon system implementation of NPRR1246:]</w:t>
            </w:r>
          </w:p>
          <w:p w14:paraId="0322C98B" w14:textId="77777777" w:rsidR="00FD41D8" w:rsidRPr="00FD41D8" w:rsidRDefault="00FD41D8" w:rsidP="00FD41D8">
            <w:pPr>
              <w:spacing w:after="240"/>
              <w:ind w:left="2160" w:hanging="720"/>
              <w:rPr>
                <w:iCs/>
              </w:rPr>
            </w:pPr>
            <w:r w:rsidRPr="00FD41D8">
              <w:t>(ii)</w:t>
            </w:r>
            <w:r w:rsidRPr="00FD41D8">
              <w:tab/>
              <w:t>Changing the inverter, turbine, generator, battery modules, or power converter associated with a facility with an aggregate real power rating of ten MW or greater, unless the replacement is in-kind;</w:t>
            </w:r>
          </w:p>
        </w:tc>
      </w:tr>
    </w:tbl>
    <w:bookmarkEnd w:id="43"/>
    <w:p w14:paraId="0A2514E5" w14:textId="77777777" w:rsidR="00FD41D8" w:rsidRPr="00FD41D8" w:rsidRDefault="00FD41D8" w:rsidP="00FD41D8">
      <w:pPr>
        <w:spacing w:before="240" w:after="240"/>
        <w:ind w:left="2160" w:hanging="720"/>
      </w:pPr>
      <w:r w:rsidRPr="00FD41D8">
        <w:t>(iii)</w:t>
      </w:r>
      <w:r w:rsidRPr="00FD41D8">
        <w:tab/>
        <w:t xml:space="preserve">Modifying any control settings or equipment of Inverter-Based Resources (IBRs) that impact the dynamic </w:t>
      </w:r>
      <w:proofErr w:type="gramStart"/>
      <w:r w:rsidRPr="00FD41D8">
        <w:t>response</w:t>
      </w:r>
      <w:proofErr w:type="gramEnd"/>
      <w:r w:rsidRPr="00FD41D8">
        <w:t xml:space="preserve"> (such as voltage, frequency, and current injections) at the Point of Interconnection (POI) in a manner that is deemed to require further study in accordance with the process outlined in </w:t>
      </w:r>
      <w:r w:rsidRPr="00FD41D8">
        <w:lastRenderedPageBreak/>
        <w:t>paragraph (</w:t>
      </w:r>
      <w:del w:id="44" w:author="ERCOT" w:date="2025-03-28T15:16:00Z">
        <w:r w:rsidRPr="00FD41D8" w:rsidDel="00321179">
          <w:delText>5</w:delText>
        </w:r>
      </w:del>
      <w:ins w:id="45" w:author="ERCOT" w:date="2025-03-28T15:16:00Z">
        <w:r w:rsidRPr="00FD41D8">
          <w:t>6</w:t>
        </w:r>
      </w:ins>
      <w:r w:rsidRPr="00FD41D8">
        <w:t xml:space="preserve">) of Section 5.5, Generator Commissioning and Continuing Operations;  </w:t>
      </w:r>
    </w:p>
    <w:p w14:paraId="4B9F5BA0" w14:textId="77777777" w:rsidR="00FD41D8" w:rsidRPr="00FD41D8" w:rsidRDefault="00FD41D8" w:rsidP="00FD41D8">
      <w:pPr>
        <w:spacing w:after="240"/>
        <w:ind w:left="2160" w:hanging="720"/>
      </w:pPr>
      <w:r w:rsidRPr="00FD41D8">
        <w:t>(iv)</w:t>
      </w:r>
      <w:r w:rsidRPr="00FD41D8">
        <w:tab/>
        <w:t>Changing or adding a POI to a facility with an aggregate real power rating of ten MW or greater; or</w:t>
      </w:r>
    </w:p>
    <w:p w14:paraId="3B8AD913" w14:textId="77777777" w:rsidR="00FD41D8" w:rsidRPr="00FD41D8" w:rsidRDefault="00FD41D8" w:rsidP="00FD41D8">
      <w:pPr>
        <w:spacing w:after="240"/>
        <w:ind w:left="2160" w:hanging="720"/>
      </w:pPr>
      <w:r w:rsidRPr="00FD41D8">
        <w:t>(v)</w:t>
      </w:r>
      <w:r w:rsidRPr="00FD41D8">
        <w:tab/>
        <w:t>Increasing the aggregate nameplate capacity of a generator less than ten MW to ten MW or greater.</w:t>
      </w:r>
    </w:p>
    <w:p w14:paraId="58B68079" w14:textId="77777777" w:rsidR="00FD41D8" w:rsidRPr="00FD41D8" w:rsidRDefault="00FD41D8" w:rsidP="00FD41D8">
      <w:pPr>
        <w:spacing w:after="240"/>
        <w:ind w:left="720" w:hanging="720"/>
        <w:rPr>
          <w:iCs/>
          <w:szCs w:val="20"/>
        </w:rPr>
      </w:pPr>
      <w:r w:rsidRPr="00FD41D8">
        <w:rPr>
          <w:iCs/>
          <w:szCs w:val="20"/>
        </w:rPr>
        <w:t>(2)</w:t>
      </w:r>
      <w:r w:rsidRPr="00FD41D8">
        <w:rPr>
          <w:iCs/>
          <w:szCs w:val="20"/>
        </w:rPr>
        <w:tab/>
        <w:t>For the purposes of Section 5, the term “generator” includes but is not limited to a Generation Resource, SOG, and ESR.</w:t>
      </w:r>
    </w:p>
    <w:p w14:paraId="6C6B823D" w14:textId="77777777" w:rsidR="00FD41D8" w:rsidRPr="00FD41D8" w:rsidRDefault="00FD41D8" w:rsidP="00FD41D8">
      <w:pPr>
        <w:spacing w:after="240"/>
        <w:ind w:left="720" w:hanging="720"/>
        <w:rPr>
          <w:iCs/>
          <w:szCs w:val="20"/>
        </w:rPr>
      </w:pPr>
      <w:r w:rsidRPr="00FD41D8">
        <w:rPr>
          <w:iCs/>
          <w:szCs w:val="20"/>
        </w:rPr>
        <w:t>(3)</w:t>
      </w:r>
      <w:r w:rsidRPr="00FD41D8">
        <w:rPr>
          <w:iCs/>
          <w:szCs w:val="20"/>
        </w:rP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737047A8" w14:textId="77777777" w:rsidR="00FD41D8" w:rsidRPr="00FD41D8" w:rsidRDefault="00FD41D8" w:rsidP="00FD41D8">
      <w:pPr>
        <w:spacing w:after="240"/>
        <w:ind w:left="720" w:hanging="720"/>
        <w:rPr>
          <w:iCs/>
          <w:szCs w:val="20"/>
        </w:rPr>
      </w:pPr>
      <w:r w:rsidRPr="00FD41D8">
        <w:rPr>
          <w:iCs/>
          <w:szCs w:val="20"/>
        </w:rPr>
        <w:t>(4)</w:t>
      </w:r>
      <w:r w:rsidRPr="00FD41D8">
        <w:rPr>
          <w:iCs/>
          <w:szCs w:val="20"/>
        </w:rP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3579EEA5" w14:textId="77777777" w:rsidR="00FD41D8" w:rsidRPr="00FD41D8" w:rsidRDefault="00FD41D8" w:rsidP="00FD41D8">
      <w:pPr>
        <w:spacing w:after="240"/>
        <w:ind w:left="720" w:hanging="720"/>
        <w:rPr>
          <w:iCs/>
          <w:szCs w:val="20"/>
        </w:rPr>
      </w:pPr>
      <w:r w:rsidRPr="00FD41D8">
        <w:rPr>
          <w:iCs/>
          <w:szCs w:val="20"/>
        </w:rPr>
        <w:t>(5)</w:t>
      </w:r>
      <w:r w:rsidRPr="00FD41D8">
        <w:rPr>
          <w:iCs/>
          <w:szCs w:val="20"/>
        </w:rPr>
        <w:tab/>
        <w:t>Notwithstanding paragraphs (3) and (4), above, if a Resource Entity is proposing to increase a generator’s real power rating by ten MW or more, or is proposing to increase a generator’s real power rating from less than ten MW to ten MW or more, that generator shall be considered a large generator for the purposes of the interconnection process described in Section 5.</w:t>
      </w:r>
    </w:p>
    <w:p w14:paraId="21C4F819" w14:textId="77777777" w:rsidR="00FD41D8" w:rsidRPr="00FD41D8" w:rsidRDefault="00FD41D8" w:rsidP="00FD41D8">
      <w:pPr>
        <w:spacing w:after="240"/>
        <w:ind w:left="720" w:hanging="720"/>
        <w:rPr>
          <w:iCs/>
          <w:szCs w:val="20"/>
        </w:rPr>
      </w:pPr>
      <w:r w:rsidRPr="00FD41D8">
        <w:rPr>
          <w:iCs/>
          <w:szCs w:val="20"/>
        </w:rPr>
        <w:t>(6)</w:t>
      </w:r>
      <w:r w:rsidRPr="00FD41D8">
        <w:rPr>
          <w:iCs/>
          <w:szCs w:val="20"/>
        </w:rPr>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1C6EADDA" w14:textId="77777777" w:rsidR="00FD41D8" w:rsidRPr="00FD41D8" w:rsidRDefault="00FD41D8" w:rsidP="00FD41D8">
      <w:pPr>
        <w:spacing w:after="240"/>
        <w:ind w:left="720" w:hanging="720"/>
        <w:rPr>
          <w:iCs/>
          <w:szCs w:val="20"/>
        </w:rPr>
      </w:pPr>
      <w:r w:rsidRPr="00FD41D8">
        <w:rPr>
          <w:iCs/>
          <w:szCs w:val="20"/>
        </w:rPr>
        <w:t>(7)</w:t>
      </w:r>
      <w:r w:rsidRPr="00FD41D8">
        <w:rPr>
          <w:iCs/>
          <w:szCs w:val="20"/>
        </w:rPr>
        <w:tab/>
        <w:t>For a new or modified generator that has been designated as a Self-Limiting Facility or as a component of a Self-Limiting Facility, the categorization of the generator as a small generator or large generator pursuant to paragraphs (3) through (5) above shall be determined using the Self-Limiting Facility’s established limit on the total MW Injection, or if applicable, the proposed increase in that value instead of the nameplate capacity of the Self-Limiting Facility.</w:t>
      </w:r>
    </w:p>
    <w:p w14:paraId="5D1044B5" w14:textId="77777777" w:rsidR="00FD41D8" w:rsidRPr="00FD41D8" w:rsidRDefault="00FD41D8" w:rsidP="00FD41D8">
      <w:pPr>
        <w:keepNext/>
        <w:tabs>
          <w:tab w:val="left" w:pos="1080"/>
        </w:tabs>
        <w:spacing w:before="240" w:after="240"/>
        <w:ind w:left="1080" w:hanging="1080"/>
        <w:outlineLvl w:val="2"/>
        <w:rPr>
          <w:b/>
          <w:bCs/>
          <w:i/>
          <w:szCs w:val="20"/>
        </w:rPr>
      </w:pPr>
      <w:bookmarkStart w:id="46" w:name="_Toc194047581"/>
      <w:bookmarkEnd w:id="14"/>
      <w:r w:rsidRPr="00FD41D8">
        <w:rPr>
          <w:b/>
          <w:bCs/>
          <w:i/>
        </w:rPr>
        <w:t>5.3.2</w:t>
      </w:r>
      <w:r w:rsidRPr="00FD41D8">
        <w:rPr>
          <w:b/>
          <w:bCs/>
          <w:i/>
        </w:rPr>
        <w:tab/>
        <w:t>Full Interconnection Study</w:t>
      </w:r>
      <w:bookmarkEnd w:id="46"/>
    </w:p>
    <w:p w14:paraId="5428BCA7" w14:textId="77777777" w:rsidR="00FD41D8" w:rsidRPr="00FD41D8" w:rsidRDefault="00FD41D8" w:rsidP="00FD41D8">
      <w:pPr>
        <w:spacing w:after="240"/>
        <w:ind w:left="720" w:hanging="720"/>
        <w:rPr>
          <w:iCs/>
        </w:rPr>
      </w:pPr>
      <w:r w:rsidRPr="00FD41D8">
        <w:rPr>
          <w:iCs/>
        </w:rPr>
        <w:t>(1)</w:t>
      </w:r>
      <w:r w:rsidRPr="00FD41D8">
        <w:rPr>
          <w:iCs/>
        </w:rPr>
        <w:tab/>
        <w:t xml:space="preserve">An FIS consists of the set of steady-state, stability, short-circuit, facility, and/or other relevant studies that are necessary to determine the reliability impact of a large generator on affected Transmission Facilities and identify the Transmission Facilities that are </w:t>
      </w:r>
      <w:r w:rsidRPr="00FD41D8">
        <w:rPr>
          <w:iCs/>
        </w:rPr>
        <w:lastRenderedPageBreak/>
        <w:t>needed to reliably interconnect the new or modified generator to the ERCOT System.  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0DCA5854"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39DA37E6" w14:textId="77777777" w:rsidR="00FD41D8" w:rsidRPr="00FD41D8" w:rsidRDefault="00FD41D8" w:rsidP="00FD41D8">
            <w:pPr>
              <w:spacing w:before="120" w:after="240"/>
              <w:rPr>
                <w:b/>
                <w:i/>
              </w:rPr>
            </w:pPr>
            <w:r w:rsidRPr="00FD41D8">
              <w:rPr>
                <w:b/>
                <w:i/>
              </w:rPr>
              <w:t>[PGRR118:  Replace paragraph (1) above with the following upon system implementation of NPRR1246:]</w:t>
            </w:r>
          </w:p>
          <w:p w14:paraId="039F353F" w14:textId="77777777" w:rsidR="00FD41D8" w:rsidRPr="00FD41D8" w:rsidRDefault="00FD41D8" w:rsidP="00FD41D8">
            <w:pPr>
              <w:spacing w:after="240"/>
              <w:ind w:left="720" w:hanging="720"/>
              <w:rPr>
                <w:iCs/>
                <w:szCs w:val="20"/>
              </w:rPr>
            </w:pPr>
            <w:r w:rsidRPr="00FD41D8">
              <w:rPr>
                <w:iCs/>
              </w:rPr>
              <w:t>(1)</w:t>
            </w:r>
            <w:r w:rsidRPr="00FD41D8">
              <w:rPr>
                <w:iCs/>
              </w:rPr>
              <w:tab/>
              <w:t>An FIS consists of the set of steady-state, stability, short-circuit, facility, and/or other relevant studies that are necessary to determine the reliability impact of a large generator on affected Transmission Facilities and identify the Transmission Facilities that are needed to reliably interconnect the new or modified generator to the ERCOT System.  The FIS is not intended to determine the deliverability of power from the proposed Generation Resource or ESR to market or to ensure that the proposed Generation Resource or ESR does not experience any congestion-related curtailment.</w:t>
            </w:r>
          </w:p>
        </w:tc>
      </w:tr>
    </w:tbl>
    <w:p w14:paraId="26AB48F6" w14:textId="77777777" w:rsidR="00FD41D8" w:rsidRPr="00FD41D8" w:rsidRDefault="00FD41D8" w:rsidP="00FD41D8">
      <w:pPr>
        <w:spacing w:before="240" w:after="240"/>
        <w:ind w:left="720" w:hanging="720"/>
        <w:rPr>
          <w:iCs/>
        </w:rPr>
      </w:pPr>
      <w:r w:rsidRPr="00FD41D8">
        <w:rPr>
          <w:iCs/>
        </w:rPr>
        <w:t>(2)</w:t>
      </w:r>
      <w:r w:rsidRPr="00FD41D8">
        <w:rPr>
          <w:iCs/>
        </w:rPr>
        <w:tab/>
        <w:t xml:space="preserve">For an interconnection request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141AD2EC" w14:textId="77777777" w:rsidR="00FD41D8" w:rsidRPr="00FD41D8" w:rsidRDefault="00FD41D8" w:rsidP="00FD41D8">
      <w:pPr>
        <w:spacing w:after="240"/>
        <w:ind w:left="720" w:hanging="720"/>
        <w:rPr>
          <w:iCs/>
        </w:rPr>
      </w:pPr>
      <w:r w:rsidRPr="00FD41D8">
        <w:rPr>
          <w:iCs/>
        </w:rPr>
        <w:t>(3)</w:t>
      </w:r>
      <w:r w:rsidRPr="00FD41D8">
        <w:rPr>
          <w:iCs/>
        </w:rPr>
        <w:tab/>
        <w:t>To initiate an FIS, the IE must submit each of the following via the online RIOO system:</w:t>
      </w:r>
    </w:p>
    <w:p w14:paraId="641A5B22" w14:textId="77777777" w:rsidR="00FD41D8" w:rsidRPr="00FD41D8" w:rsidRDefault="00FD41D8" w:rsidP="00FD41D8">
      <w:pPr>
        <w:spacing w:after="240"/>
        <w:ind w:left="1440" w:hanging="720"/>
        <w:rPr>
          <w:iCs/>
        </w:rPr>
      </w:pPr>
      <w:r w:rsidRPr="00FD41D8">
        <w:rPr>
          <w:iCs/>
        </w:rPr>
        <w:t>(a)</w:t>
      </w:r>
      <w:r w:rsidRPr="00FD41D8">
        <w:rPr>
          <w:iCs/>
        </w:rPr>
        <w:tab/>
        <w:t>A request to proceed with the FIS via the online RIOO system;</w:t>
      </w:r>
    </w:p>
    <w:p w14:paraId="6227186B" w14:textId="77777777" w:rsidR="00FD41D8" w:rsidRPr="00FD41D8" w:rsidRDefault="00FD41D8" w:rsidP="00FD41D8">
      <w:pPr>
        <w:spacing w:after="240"/>
        <w:ind w:left="1440" w:hanging="720"/>
        <w:rPr>
          <w:iCs/>
          <w:szCs w:val="20"/>
        </w:rPr>
      </w:pPr>
      <w:r w:rsidRPr="00FD41D8">
        <w:rPr>
          <w:iCs/>
        </w:rPr>
        <w:t>(b)</w:t>
      </w:r>
      <w:r w:rsidRPr="00FD41D8">
        <w:rPr>
          <w:iCs/>
        </w:rPr>
        <w:tab/>
        <w:t>Complete Resource Registration data in the format prescribed by ERCOT with applicable information required for interconnection studies identified in the Resource Registration Glossary for the applicable Resource type</w:t>
      </w:r>
      <w:ins w:id="47" w:author="ERCOT" w:date="2025-03-28T15:20:00Z">
        <w:r w:rsidRPr="00FD41D8">
          <w:rPr>
            <w:iCs/>
          </w:rPr>
          <w:t>;</w:t>
        </w:r>
      </w:ins>
      <w:del w:id="48" w:author="ERCOT" w:date="2025-03-28T15:20:00Z">
        <w:r w:rsidRPr="00FD41D8" w:rsidDel="00321179">
          <w:rPr>
            <w:iCs/>
          </w:rPr>
          <w:delText>.  This information includes, among other things, the appropriate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w:delText>
        </w:r>
      </w:del>
      <w:r w:rsidRPr="00FD41D8">
        <w:rPr>
          <w:iCs/>
        </w:rPr>
        <w:t xml:space="preserve"> </w:t>
      </w:r>
      <w:del w:id="49" w:author="ERCOT" w:date="2025-03-28T15:20:00Z">
        <w:r w:rsidRPr="00FD41D8" w:rsidDel="00321179">
          <w:rPr>
            <w:iCs/>
          </w:rPr>
          <w:delText xml:space="preserve">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delText>
        </w:r>
        <w:r w:rsidRPr="00FD41D8" w:rsidDel="00321179">
          <w:rPr>
            <w:iCs/>
            <w:szCs w:val="20"/>
          </w:rPr>
          <w:delText>If no compatible model exists, the IE shall work with a consultant or software vendor to develop and supply accurate/appropriate models along with other associated data.  These models shall be incorporated into the standard model libraries of all software packages;</w:delText>
        </w:r>
      </w:del>
    </w:p>
    <w:p w14:paraId="10E09E63" w14:textId="77777777" w:rsidR="00FD41D8" w:rsidRPr="00FD41D8" w:rsidRDefault="00FD41D8" w:rsidP="00FD41D8">
      <w:pPr>
        <w:spacing w:after="240"/>
        <w:ind w:left="1440" w:hanging="720"/>
        <w:rPr>
          <w:iCs/>
        </w:rPr>
      </w:pPr>
      <w:r w:rsidRPr="00FD41D8">
        <w:rPr>
          <w:iCs/>
        </w:rPr>
        <w:t>(c)</w:t>
      </w:r>
      <w:r w:rsidRPr="00FD41D8">
        <w:rPr>
          <w:iCs/>
        </w:rPr>
        <w:tab/>
        <w:t xml:space="preserve">An FIS Application Fee as described in the ERCOT Fee Schedule in the ERCOT Nodal Protocols, with the MW amount determined based on: </w:t>
      </w:r>
    </w:p>
    <w:p w14:paraId="1428E374" w14:textId="77777777" w:rsidR="00FD41D8" w:rsidRPr="00FD41D8" w:rsidRDefault="00FD41D8" w:rsidP="00FD41D8">
      <w:pPr>
        <w:spacing w:after="240"/>
        <w:ind w:left="2160" w:hanging="720"/>
        <w:rPr>
          <w:iCs/>
        </w:rPr>
      </w:pPr>
      <w:r w:rsidRPr="00FD41D8">
        <w:rPr>
          <w:iCs/>
        </w:rPr>
        <w:lastRenderedPageBreak/>
        <w:t>(i)</w:t>
      </w:r>
      <w:r w:rsidRPr="00FD41D8">
        <w:rPr>
          <w:iCs/>
        </w:rPr>
        <w:tab/>
        <w:t>The MW of additional installed capacity for GIMs not meeting paragraph (1)(c)(ii) of Section 5.2.1, Applicability; or</w:t>
      </w:r>
    </w:p>
    <w:p w14:paraId="7FAAA869" w14:textId="77777777" w:rsidR="00FD41D8" w:rsidRPr="00FD41D8" w:rsidRDefault="00FD41D8" w:rsidP="00FD41D8">
      <w:pPr>
        <w:spacing w:after="240"/>
        <w:ind w:left="2160" w:hanging="720"/>
        <w:rPr>
          <w:iCs/>
        </w:rPr>
      </w:pPr>
      <w:r w:rsidRPr="00FD41D8">
        <w:rPr>
          <w:iCs/>
        </w:rPr>
        <w:t>(ii)</w:t>
      </w:r>
      <w:r w:rsidRPr="00FD41D8">
        <w:rPr>
          <w:iCs/>
        </w:rPr>
        <w:tab/>
        <w:t xml:space="preserve">Total MW capacity for GIMs meeting paragraph (1)(c)(ii) of Section 5.2.1; </w:t>
      </w:r>
    </w:p>
    <w:p w14:paraId="510BCB17" w14:textId="77777777" w:rsidR="00FD41D8" w:rsidRPr="00FD41D8" w:rsidRDefault="00FD41D8" w:rsidP="00FD41D8">
      <w:pPr>
        <w:spacing w:after="240"/>
        <w:ind w:left="1440" w:hanging="720"/>
        <w:rPr>
          <w:iCs/>
        </w:rPr>
      </w:pPr>
      <w:proofErr w:type="gramStart"/>
      <w:r w:rsidRPr="00FD41D8">
        <w:rPr>
          <w:iCs/>
        </w:rPr>
        <w:t>(d)</w:t>
      </w:r>
      <w:r w:rsidRPr="00FD41D8">
        <w:rPr>
          <w:iCs/>
        </w:rPr>
        <w:tab/>
        <w:t>Proof</w:t>
      </w:r>
      <w:proofErr w:type="gramEnd"/>
      <w:r w:rsidRPr="00FD41D8">
        <w:rPr>
          <w:iCs/>
        </w:rPr>
        <w:t xml:space="preserve"> of site control as described in Section 5.3.2.1, Proof of Site Control; and</w:t>
      </w:r>
    </w:p>
    <w:p w14:paraId="4C7B1070" w14:textId="77777777" w:rsidR="00FD41D8" w:rsidRPr="00FD41D8" w:rsidRDefault="00FD41D8" w:rsidP="00FD41D8">
      <w:pPr>
        <w:spacing w:after="240"/>
        <w:ind w:left="1440" w:hanging="720"/>
        <w:rPr>
          <w:iCs/>
        </w:rPr>
      </w:pPr>
      <w:r w:rsidRPr="00FD41D8">
        <w:rPr>
          <w:iCs/>
        </w:rPr>
        <w:t>(e)</w:t>
      </w:r>
      <w:r w:rsidRPr="00FD41D8">
        <w:rPr>
          <w:iCs/>
        </w:rPr>
        <w:tab/>
        <w:t xml:space="preserve">A declaration in Section 8, Attachment C, Declaration of Department of Defense Notification, certifying that:  </w:t>
      </w:r>
    </w:p>
    <w:p w14:paraId="283285C9" w14:textId="77777777" w:rsidR="00FD41D8" w:rsidRPr="00FD41D8" w:rsidRDefault="00FD41D8" w:rsidP="00FD41D8">
      <w:pPr>
        <w:tabs>
          <w:tab w:val="left" w:pos="720"/>
        </w:tabs>
        <w:spacing w:after="240"/>
        <w:ind w:left="2160" w:hanging="720"/>
        <w:rPr>
          <w:iCs/>
        </w:rPr>
      </w:pPr>
      <w:r w:rsidRPr="00FD41D8">
        <w:rPr>
          <w:iCs/>
        </w:rPr>
        <w:t>(i)</w:t>
      </w:r>
      <w:r w:rsidRPr="00FD41D8">
        <w:rPr>
          <w:iCs/>
        </w:rPr>
        <w:tab/>
        <w:t xml:space="preserve">The IE has notified the Department of Defense (DOD) Siting Clearinghouse of the proposed Generation Resource and requested an informal or formal review as described in 32 C.F.R. § 211.1; or </w:t>
      </w:r>
    </w:p>
    <w:p w14:paraId="3543357B" w14:textId="77777777" w:rsidR="00FD41D8" w:rsidRPr="00FD41D8" w:rsidRDefault="00FD41D8" w:rsidP="00FD41D8">
      <w:pPr>
        <w:tabs>
          <w:tab w:val="left" w:pos="720"/>
        </w:tabs>
        <w:spacing w:after="240"/>
        <w:ind w:left="2160" w:hanging="720"/>
        <w:rPr>
          <w:iCs/>
        </w:rPr>
      </w:pPr>
      <w:r w:rsidRPr="00FD41D8">
        <w:rPr>
          <w:iCs/>
        </w:rPr>
        <w:t>(ii)</w:t>
      </w:r>
      <w:r w:rsidRPr="00FD41D8">
        <w:rPr>
          <w:iCs/>
        </w:rPr>
        <w:tab/>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D41D8" w:rsidRPr="00FD41D8" w14:paraId="280C3904" w14:textId="77777777" w:rsidTr="00B42F78">
        <w:tc>
          <w:tcPr>
            <w:tcW w:w="9445" w:type="dxa"/>
            <w:tcBorders>
              <w:top w:val="single" w:sz="4" w:space="0" w:color="auto"/>
              <w:left w:val="single" w:sz="4" w:space="0" w:color="auto"/>
              <w:bottom w:val="single" w:sz="4" w:space="0" w:color="auto"/>
              <w:right w:val="single" w:sz="4" w:space="0" w:color="auto"/>
            </w:tcBorders>
            <w:shd w:val="clear" w:color="auto" w:fill="D9D9D9"/>
          </w:tcPr>
          <w:p w14:paraId="6E6771C5" w14:textId="77777777" w:rsidR="00FD41D8" w:rsidRPr="00FD41D8" w:rsidRDefault="00FD41D8" w:rsidP="00FD41D8">
            <w:pPr>
              <w:spacing w:before="120" w:after="240"/>
              <w:rPr>
                <w:b/>
                <w:i/>
              </w:rPr>
            </w:pPr>
            <w:r w:rsidRPr="00FD41D8">
              <w:rPr>
                <w:b/>
                <w:i/>
              </w:rPr>
              <w:t>[PGRR118:  Replace paragraph (e) above with the following upon system implementation of NPRR1246:]</w:t>
            </w:r>
          </w:p>
          <w:p w14:paraId="1184745A" w14:textId="77777777" w:rsidR="00FD41D8" w:rsidRPr="00FD41D8" w:rsidRDefault="00FD41D8" w:rsidP="00FD41D8">
            <w:pPr>
              <w:spacing w:after="240"/>
              <w:ind w:left="1440" w:hanging="720"/>
              <w:rPr>
                <w:iCs/>
              </w:rPr>
            </w:pPr>
            <w:r w:rsidRPr="00FD41D8">
              <w:rPr>
                <w:iCs/>
              </w:rPr>
              <w:t>(e)</w:t>
            </w:r>
            <w:r w:rsidRPr="00FD41D8">
              <w:rPr>
                <w:iCs/>
              </w:rPr>
              <w:tab/>
              <w:t xml:space="preserve">A declaration in Section 8, Attachment C, Declaration of Department of Defense Notification, certifying that:  </w:t>
            </w:r>
          </w:p>
          <w:p w14:paraId="217055D2" w14:textId="77777777" w:rsidR="00FD41D8" w:rsidRPr="00FD41D8" w:rsidRDefault="00FD41D8" w:rsidP="00FD41D8">
            <w:pPr>
              <w:tabs>
                <w:tab w:val="left" w:pos="720"/>
              </w:tabs>
              <w:spacing w:after="240"/>
              <w:ind w:left="2160" w:hanging="720"/>
              <w:rPr>
                <w:iCs/>
              </w:rPr>
            </w:pPr>
            <w:r w:rsidRPr="00FD41D8">
              <w:rPr>
                <w:iCs/>
              </w:rPr>
              <w:t>(i)</w:t>
            </w:r>
            <w:r w:rsidRPr="00FD41D8">
              <w:rPr>
                <w:iCs/>
              </w:rPr>
              <w:tab/>
              <w:t xml:space="preserve">The IE has notified the Department of Defense (DOD) Siting Clearinghouse of the proposed Generation Resource or ESR and requested an informal or formal review as described in 32 C.F.R. § 211.1; or </w:t>
            </w:r>
          </w:p>
          <w:p w14:paraId="6D992ACF" w14:textId="77777777" w:rsidR="00FD41D8" w:rsidRPr="00FD41D8" w:rsidRDefault="00FD41D8" w:rsidP="00FD41D8">
            <w:pPr>
              <w:tabs>
                <w:tab w:val="left" w:pos="720"/>
              </w:tabs>
              <w:spacing w:after="240"/>
              <w:ind w:left="2160" w:hanging="720"/>
              <w:rPr>
                <w:iCs/>
                <w:szCs w:val="20"/>
              </w:rPr>
            </w:pPr>
            <w:r w:rsidRPr="00FD41D8">
              <w:rPr>
                <w:iCs/>
              </w:rPr>
              <w:t>(ii)</w:t>
            </w:r>
            <w:r w:rsidRPr="00FD41D8">
              <w:rPr>
                <w:iCs/>
              </w:rPr>
              <w:tab/>
              <w:t>The IE’s proposed Generation Resource or ESR is not required to provide notice to the DOD and Federal Aviation Administration (FAA) because the project does not meet the criteria requiring notice to the FAA under 14 C.F.R. § 77.9.</w:t>
            </w:r>
          </w:p>
        </w:tc>
      </w:tr>
    </w:tbl>
    <w:p w14:paraId="77F424FE" w14:textId="77777777" w:rsidR="00FD41D8" w:rsidRPr="00FD41D8" w:rsidRDefault="00FD41D8" w:rsidP="00FD41D8">
      <w:pPr>
        <w:spacing w:before="240" w:after="240"/>
        <w:ind w:left="720" w:hanging="720"/>
        <w:rPr>
          <w:ins w:id="50" w:author="ERCOT" w:date="2025-03-28T15:21:00Z"/>
          <w:iCs/>
        </w:rPr>
      </w:pPr>
      <w:ins w:id="51" w:author="ERCOT" w:date="2025-03-28T15:21:00Z">
        <w:r w:rsidRPr="00FD41D8">
          <w:rPr>
            <w:iCs/>
          </w:rPr>
          <w:t>(4)</w:t>
        </w:r>
        <w:r w:rsidRPr="00FD41D8">
          <w:rPr>
            <w:iCs/>
          </w:rPr>
          <w:tab/>
          <w:t xml:space="preserve">To initiate an FIS stability study, the IE must submit via the online RIOO system the required dynamic model for the proposed 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FD41D8">
          <w:rPr>
            <w:iCs/>
            <w:szCs w:val="20"/>
          </w:rPr>
          <w:t xml:space="preserve">If no compatible model </w:t>
        </w:r>
        <w:r w:rsidRPr="00FD41D8">
          <w:rPr>
            <w:iCs/>
            <w:szCs w:val="20"/>
          </w:rPr>
          <w:lastRenderedPageBreak/>
          <w:t>exists, the IE shall work with a consultant or software vendor to develop and supply accurate and appropriate models along with other associated data.  These models shall be incorporated into the standard model libraries of all software packages.</w:t>
        </w:r>
      </w:ins>
    </w:p>
    <w:p w14:paraId="6C3C1C9B" w14:textId="77777777" w:rsidR="00FD41D8" w:rsidRPr="00FD41D8" w:rsidRDefault="00FD41D8" w:rsidP="00FD41D8">
      <w:pPr>
        <w:spacing w:before="240" w:after="240"/>
        <w:ind w:left="720" w:hanging="720"/>
        <w:rPr>
          <w:iCs/>
        </w:rPr>
      </w:pPr>
      <w:r w:rsidRPr="00FD41D8">
        <w:rPr>
          <w:iCs/>
        </w:rPr>
        <w:t>(</w:t>
      </w:r>
      <w:del w:id="52" w:author="ERCOT" w:date="2025-03-28T15:22:00Z">
        <w:r w:rsidRPr="00FD41D8" w:rsidDel="00ED014B">
          <w:rPr>
            <w:iCs/>
          </w:rPr>
          <w:delText>4</w:delText>
        </w:r>
      </w:del>
      <w:ins w:id="53" w:author="ERCOT" w:date="2025-03-28T15:22:00Z">
        <w:r w:rsidRPr="00FD41D8">
          <w:rPr>
            <w:iCs/>
          </w:rPr>
          <w:t>5</w:t>
        </w:r>
      </w:ins>
      <w:r w:rsidRPr="00FD41D8">
        <w:rPr>
          <w:iCs/>
        </w:rPr>
        <w:t>)</w:t>
      </w:r>
      <w:r w:rsidRPr="00FD41D8">
        <w:rPr>
          <w:iCs/>
        </w:rPr>
        <w:tab/>
        <w:t xml:space="preserve">The IE can request an FIS for an active project before completion of the Security Screening Study or at any other time after ERCOT deems the initial GIM application </w:t>
      </w:r>
      <w:proofErr w:type="gramStart"/>
      <w:r w:rsidRPr="00FD41D8">
        <w:rPr>
          <w:iCs/>
        </w:rPr>
        <w:t>complete, but</w:t>
      </w:r>
      <w:proofErr w:type="gramEnd"/>
      <w:r w:rsidRPr="00FD41D8">
        <w:rPr>
          <w:iCs/>
        </w:rPr>
        <w:t xml:space="preserve"> must comply with the timeline set forth in paragraph (5) of Section 5.3.1, Security Screening Study.  Requesting both studies at the same time may shorten the overall time to complete the GIM process due to </w:t>
      </w:r>
      <w:proofErr w:type="gramStart"/>
      <w:r w:rsidRPr="00FD41D8">
        <w:rPr>
          <w:iCs/>
        </w:rPr>
        <w:t>overlap</w:t>
      </w:r>
      <w:proofErr w:type="gramEnd"/>
      <w:r w:rsidRPr="00FD41D8">
        <w:rPr>
          <w:iCs/>
        </w:rPr>
        <w:t xml:space="preserve"> of work on both studies.</w:t>
      </w:r>
    </w:p>
    <w:p w14:paraId="59225BB8" w14:textId="77777777" w:rsidR="00FD41D8" w:rsidRPr="00FD41D8" w:rsidRDefault="00FD41D8" w:rsidP="00FD41D8">
      <w:pPr>
        <w:spacing w:after="240"/>
        <w:ind w:left="720" w:hanging="720"/>
        <w:rPr>
          <w:iCs/>
        </w:rPr>
      </w:pPr>
      <w:r w:rsidRPr="00FD41D8">
        <w:rPr>
          <w:iCs/>
        </w:rPr>
        <w:t>(</w:t>
      </w:r>
      <w:del w:id="54" w:author="ERCOT" w:date="2025-03-28T15:22:00Z">
        <w:r w:rsidRPr="00FD41D8" w:rsidDel="00ED014B">
          <w:rPr>
            <w:iCs/>
          </w:rPr>
          <w:delText>5</w:delText>
        </w:r>
      </w:del>
      <w:ins w:id="55" w:author="ERCOT" w:date="2025-03-28T15:22:00Z">
        <w:r w:rsidRPr="00FD41D8">
          <w:rPr>
            <w:iCs/>
          </w:rPr>
          <w:t>6</w:t>
        </w:r>
      </w:ins>
      <w:r w:rsidRPr="00FD41D8">
        <w:rPr>
          <w:iCs/>
        </w:rPr>
        <w:t>)</w:t>
      </w:r>
      <w:r w:rsidRPr="00FD41D8">
        <w:rPr>
          <w:iCs/>
        </w:rPr>
        <w:tab/>
        <w:t>Payment of the ERCOT FIS Application Fee does not affect the IE’s independent responsibility to pay for FIS studies conducted by the TSP or for any DSP studies.</w:t>
      </w:r>
    </w:p>
    <w:p w14:paraId="162593F6" w14:textId="77777777" w:rsidR="00FD41D8" w:rsidRPr="00FD41D8" w:rsidRDefault="00FD41D8" w:rsidP="00FD41D8">
      <w:pPr>
        <w:spacing w:after="240"/>
        <w:ind w:left="720" w:hanging="720"/>
      </w:pPr>
      <w:r w:rsidRPr="00FD41D8">
        <w:t>(</w:t>
      </w:r>
      <w:del w:id="56" w:author="ERCOT" w:date="2025-03-28T15:22:00Z">
        <w:r w:rsidRPr="00FD41D8" w:rsidDel="00ED014B">
          <w:delText>6</w:delText>
        </w:r>
      </w:del>
      <w:ins w:id="57" w:author="ERCOT" w:date="2025-03-28T15:22:00Z">
        <w:r w:rsidRPr="00FD41D8">
          <w:t>7</w:t>
        </w:r>
      </w:ins>
      <w:r w:rsidRPr="00FD41D8">
        <w:t>)</w:t>
      </w:r>
      <w:r w:rsidRPr="00FD41D8">
        <w:tab/>
        <w:t xml:space="preserve">ERCOT shall manage a confidential email list (Transmission Owner Generation Interconnection) to facilitate communication of confidential GIM-related information among TSP(s) and ERCOT.  Membership to this email list will be limited to ERCOT and appropriate TSP personnel. </w:t>
      </w:r>
    </w:p>
    <w:p w14:paraId="3AAA1058" w14:textId="77777777" w:rsidR="00FD41D8" w:rsidRPr="00FD41D8" w:rsidRDefault="00FD41D8" w:rsidP="00FD41D8">
      <w:pPr>
        <w:spacing w:after="240"/>
        <w:ind w:left="720" w:hanging="720"/>
      </w:pPr>
      <w:r w:rsidRPr="00FD41D8">
        <w:t>(</w:t>
      </w:r>
      <w:del w:id="58" w:author="ERCOT" w:date="2025-03-28T15:22:00Z">
        <w:r w:rsidRPr="00FD41D8" w:rsidDel="00ED014B">
          <w:delText>7</w:delText>
        </w:r>
      </w:del>
      <w:ins w:id="59" w:author="ERCOT" w:date="2025-03-28T15:22:00Z">
        <w:r w:rsidRPr="00FD41D8">
          <w:t>8</w:t>
        </w:r>
      </w:ins>
      <w:r w:rsidRPr="00FD41D8">
        <w:t>)</w:t>
      </w:r>
      <w:r w:rsidRPr="00FD41D8">
        <w:tab/>
        <w:t>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 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GIM will be cancelled upon expiration of the 180-day limit.</w:t>
      </w:r>
    </w:p>
    <w:bookmarkEnd w:id="15"/>
    <w:bookmarkEnd w:id="16"/>
    <w:bookmarkEnd w:id="17"/>
    <w:bookmarkEnd w:id="18"/>
    <w:bookmarkEnd w:id="19"/>
    <w:bookmarkEnd w:id="20"/>
    <w:p w14:paraId="2941E0DA" w14:textId="77777777" w:rsidR="00FD41D8" w:rsidRPr="00FD41D8" w:rsidRDefault="00FD41D8" w:rsidP="00FD41D8">
      <w:pPr>
        <w:keepNext/>
        <w:tabs>
          <w:tab w:val="left" w:pos="900"/>
        </w:tabs>
        <w:spacing w:before="240" w:after="240"/>
        <w:ind w:left="907" w:hanging="907"/>
        <w:outlineLvl w:val="1"/>
        <w:rPr>
          <w:b/>
          <w:szCs w:val="20"/>
        </w:rPr>
      </w:pPr>
      <w:r w:rsidRPr="00FD41D8">
        <w:rPr>
          <w:b/>
          <w:szCs w:val="20"/>
        </w:rPr>
        <w:t>6.9</w:t>
      </w:r>
      <w:r w:rsidRPr="00FD41D8">
        <w:rPr>
          <w:b/>
          <w:szCs w:val="20"/>
        </w:rPr>
        <w:tab/>
      </w:r>
      <w:bookmarkStart w:id="60" w:name="_Hlk211949696"/>
      <w:r w:rsidRPr="00FD41D8">
        <w:rPr>
          <w:b/>
          <w:szCs w:val="20"/>
        </w:rPr>
        <w:t>Addition of Proposed Generation to the Planning Models</w:t>
      </w:r>
      <w:bookmarkEnd w:id="21"/>
      <w:bookmarkEnd w:id="60"/>
    </w:p>
    <w:p w14:paraId="5F5BDFB6" w14:textId="77777777" w:rsidR="00FD41D8" w:rsidRPr="00FD41D8" w:rsidRDefault="00FD41D8" w:rsidP="00FD41D8">
      <w:pPr>
        <w:spacing w:after="240"/>
        <w:ind w:left="720" w:hanging="720"/>
        <w:rPr>
          <w:szCs w:val="20"/>
          <w:lang w:eastAsia="x-none"/>
        </w:rPr>
      </w:pPr>
      <w:r w:rsidRPr="00FD41D8">
        <w:rPr>
          <w:szCs w:val="20"/>
        </w:rPr>
        <w:t>(1)</w:t>
      </w:r>
      <w:r w:rsidRPr="00FD41D8">
        <w:rPr>
          <w:szCs w:val="20"/>
        </w:rPr>
        <w:tab/>
      </w:r>
      <w:r w:rsidRPr="00FD41D8">
        <w:rPr>
          <w:szCs w:val="20"/>
          <w:lang w:eastAsia="x-none"/>
        </w:rPr>
        <w:t xml:space="preserve">For large generators meeting the conditions of paragraph (1) of Section 5.2.1, Applicability, </w:t>
      </w:r>
      <w:r w:rsidRPr="00FD41D8">
        <w:rPr>
          <w:szCs w:val="20"/>
        </w:rPr>
        <w:t xml:space="preserve">ERCOT will include </w:t>
      </w:r>
      <w:r w:rsidRPr="00FD41D8">
        <w:rPr>
          <w:szCs w:val="20"/>
          <w:lang w:eastAsia="x-none"/>
        </w:rPr>
        <w:t xml:space="preserve">applicable generation </w:t>
      </w:r>
      <w:r w:rsidRPr="00FD41D8">
        <w:rPr>
          <w:szCs w:val="20"/>
        </w:rPr>
        <w:t xml:space="preserve">in the base cases created and maintained by the Steady State Working Group (SSWG) once </w:t>
      </w:r>
      <w:r w:rsidRPr="00FD41D8">
        <w:rPr>
          <w:szCs w:val="20"/>
          <w:lang w:eastAsia="x-none"/>
        </w:rPr>
        <w:t>each of the following has occurred:</w:t>
      </w:r>
    </w:p>
    <w:p w14:paraId="62A2451F" w14:textId="77777777" w:rsidR="00FD41D8" w:rsidRPr="00FD41D8" w:rsidRDefault="00FD41D8" w:rsidP="00FD41D8">
      <w:pPr>
        <w:spacing w:after="240"/>
        <w:ind w:left="1440" w:hanging="720"/>
        <w:rPr>
          <w:szCs w:val="20"/>
          <w:lang w:eastAsia="x-none"/>
        </w:rPr>
      </w:pPr>
      <w:r w:rsidRPr="00FD41D8">
        <w:rPr>
          <w:szCs w:val="20"/>
          <w:lang w:eastAsia="x-none"/>
        </w:rPr>
        <w:t>(a)</w:t>
      </w:r>
      <w:r w:rsidRPr="00FD41D8">
        <w:rPr>
          <w:szCs w:val="20"/>
          <w:lang w:eastAsia="x-none"/>
        </w:rPr>
        <w:tab/>
        <w:t>T</w:t>
      </w:r>
      <w:r w:rsidRPr="00FD41D8">
        <w:rPr>
          <w:szCs w:val="20"/>
        </w:rPr>
        <w:t>he Interconnecting Entity</w:t>
      </w:r>
      <w:r w:rsidRPr="00FD41D8">
        <w:rPr>
          <w:szCs w:val="20"/>
          <w:lang w:eastAsia="x-none"/>
        </w:rPr>
        <w:t xml:space="preserve"> (IE) has posted to the online Resource Integration and Ongoing Operations (RIOO) systems all data required in the Security Screening Study, if the Full Interconnection Study (FIS) has not started, or the FIS, if the FIS has started; </w:t>
      </w:r>
    </w:p>
    <w:p w14:paraId="0642A7B5" w14:textId="77777777" w:rsidR="00FD41D8" w:rsidRPr="00FD41D8" w:rsidRDefault="00FD41D8" w:rsidP="00FD41D8">
      <w:pPr>
        <w:spacing w:after="240"/>
        <w:ind w:left="1440" w:hanging="720"/>
        <w:rPr>
          <w:szCs w:val="20"/>
          <w:lang w:eastAsia="x-none"/>
        </w:rPr>
      </w:pPr>
      <w:r w:rsidRPr="00FD41D8">
        <w:rPr>
          <w:szCs w:val="20"/>
          <w:lang w:eastAsia="x-none"/>
        </w:rPr>
        <w:t>(b)</w:t>
      </w:r>
      <w:r w:rsidRPr="00FD41D8">
        <w:rPr>
          <w:szCs w:val="20"/>
          <w:lang w:eastAsia="x-none"/>
        </w:rPr>
        <w:tab/>
        <w:t>The IE has posted to the online RIOO system documentation that it has received all necessary Texas Commission on Environmental Quality (TCEQ)-approved air permits or that no such permits are required and ERCOT has accepted the IE’s submission;</w:t>
      </w:r>
    </w:p>
    <w:p w14:paraId="46287E61" w14:textId="77777777" w:rsidR="00FD41D8" w:rsidRPr="00FD41D8" w:rsidRDefault="00FD41D8" w:rsidP="00FD41D8">
      <w:pPr>
        <w:spacing w:after="240"/>
        <w:ind w:left="1440" w:hanging="720"/>
        <w:rPr>
          <w:szCs w:val="20"/>
          <w:lang w:eastAsia="x-none"/>
        </w:rPr>
      </w:pPr>
      <w:r w:rsidRPr="00FD41D8">
        <w:rPr>
          <w:szCs w:val="20"/>
          <w:lang w:eastAsia="x-none"/>
        </w:rPr>
        <w:lastRenderedPageBreak/>
        <w:t>(c)</w:t>
      </w:r>
      <w:r w:rsidRPr="00FD41D8">
        <w:rPr>
          <w:szCs w:val="20"/>
          <w:lang w:eastAsia="x-none"/>
        </w:rPr>
        <w:tab/>
        <w:t xml:space="preserve">The IE has submitted via the online RIOO system a completed Declaration of Adequate Water Supplies (Section 8, Attachment B, </w:t>
      </w:r>
      <w:r w:rsidRPr="00FD41D8">
        <w:rPr>
          <w:iCs/>
        </w:rPr>
        <w:t xml:space="preserve">Declaration of Adequate Water </w:t>
      </w:r>
      <w:r w:rsidRPr="00FD41D8">
        <w:rPr>
          <w:iCs/>
          <w:lang w:eastAsia="x-none"/>
        </w:rPr>
        <w:t>Supplies; generation types exempt from this requirement are cited in Attachment B</w:t>
      </w:r>
      <w:r w:rsidRPr="00FD41D8">
        <w:rPr>
          <w:szCs w:val="20"/>
          <w:lang w:eastAsia="x-none"/>
        </w:rPr>
        <w:t>);</w:t>
      </w:r>
      <w:r w:rsidRPr="00FD41D8">
        <w:rPr>
          <w:szCs w:val="20"/>
        </w:rPr>
        <w:t xml:space="preserve"> </w:t>
      </w:r>
      <w:r w:rsidRPr="00FD41D8">
        <w:rPr>
          <w:szCs w:val="20"/>
          <w:lang w:eastAsia="x-none"/>
        </w:rPr>
        <w:t xml:space="preserve">and </w:t>
      </w:r>
    </w:p>
    <w:p w14:paraId="1A852ED9" w14:textId="77777777" w:rsidR="00FD41D8" w:rsidRPr="00FD41D8" w:rsidRDefault="00FD41D8" w:rsidP="00FD41D8">
      <w:pPr>
        <w:spacing w:after="240"/>
        <w:ind w:left="1440" w:hanging="720"/>
        <w:rPr>
          <w:szCs w:val="20"/>
        </w:rPr>
      </w:pPr>
      <w:r w:rsidRPr="00FD41D8">
        <w:rPr>
          <w:szCs w:val="20"/>
          <w:lang w:eastAsia="x-none"/>
        </w:rPr>
        <w:t>(d)</w:t>
      </w:r>
      <w:r w:rsidRPr="00FD41D8">
        <w:rPr>
          <w:szCs w:val="20"/>
          <w:lang w:eastAsia="x-none"/>
        </w:rPr>
        <w:tab/>
        <w:t>ERCOT receives one of the following via the online RIOO system:</w:t>
      </w:r>
    </w:p>
    <w:p w14:paraId="02630BFC" w14:textId="77777777" w:rsidR="00FD41D8" w:rsidRPr="00FD41D8" w:rsidRDefault="00FD41D8" w:rsidP="00FD41D8">
      <w:pPr>
        <w:spacing w:after="240"/>
        <w:ind w:left="2160" w:hanging="720"/>
        <w:rPr>
          <w:szCs w:val="20"/>
        </w:rPr>
      </w:pPr>
      <w:r w:rsidRPr="00FD41D8">
        <w:rPr>
          <w:szCs w:val="20"/>
        </w:rPr>
        <w:t>(i)</w:t>
      </w:r>
      <w:r w:rsidRPr="00FD41D8">
        <w:rPr>
          <w:szCs w:val="20"/>
        </w:rPr>
        <w:tab/>
        <w:t xml:space="preserve">A signed Standard Generation Interconnection Agreement (SGIA) from the Transmission Service Provider (TSP) and a written notice from the TSP that the IE has provided: </w:t>
      </w:r>
    </w:p>
    <w:p w14:paraId="2CCF6B29" w14:textId="77777777" w:rsidR="00FD41D8" w:rsidRPr="00FD41D8" w:rsidRDefault="00FD41D8" w:rsidP="00FD41D8">
      <w:pPr>
        <w:spacing w:after="240"/>
        <w:ind w:left="2880" w:hanging="720"/>
      </w:pPr>
      <w:r w:rsidRPr="00FD41D8">
        <w:t>(A)</w:t>
      </w:r>
      <w:r w:rsidRPr="00FD41D8">
        <w:tab/>
        <w:t>A notice to proceed with the construction of the interconnection; and</w:t>
      </w:r>
    </w:p>
    <w:p w14:paraId="2C4EC89C" w14:textId="77777777" w:rsidR="00FD41D8" w:rsidRPr="00FD41D8" w:rsidRDefault="00FD41D8" w:rsidP="00FD41D8">
      <w:pPr>
        <w:spacing w:after="240"/>
        <w:ind w:left="2880" w:hanging="720"/>
      </w:pPr>
      <w:r w:rsidRPr="00FD41D8">
        <w:t>(B)</w:t>
      </w:r>
      <w:r w:rsidRPr="00FD41D8">
        <w:tab/>
        <w:t xml:space="preserve">The financial security required to fund the interconnection facilities; or </w:t>
      </w:r>
    </w:p>
    <w:p w14:paraId="6572C271" w14:textId="77777777" w:rsidR="00FD41D8" w:rsidRPr="00FD41D8" w:rsidRDefault="00FD41D8" w:rsidP="00FD41D8">
      <w:pPr>
        <w:spacing w:after="240"/>
        <w:ind w:left="2160" w:hanging="720"/>
        <w:rPr>
          <w:szCs w:val="20"/>
        </w:rPr>
      </w:pPr>
      <w:r w:rsidRPr="00FD41D8">
        <w:rPr>
          <w:szCs w:val="20"/>
        </w:rPr>
        <w:t>(ii)</w:t>
      </w:r>
      <w:r w:rsidRPr="00FD41D8">
        <w:rPr>
          <w:szCs w:val="20"/>
        </w:rPr>
        <w:tab/>
        <w:t xml:space="preserve">A public, financially binding agreement between the IE and the TSP under which the interconnection for the applicable generation will be constructed along with: </w:t>
      </w:r>
    </w:p>
    <w:p w14:paraId="7E9A449C" w14:textId="77777777" w:rsidR="00FD41D8" w:rsidRPr="00FD41D8" w:rsidRDefault="00FD41D8" w:rsidP="00FD41D8">
      <w:pPr>
        <w:spacing w:after="240"/>
        <w:ind w:left="2880" w:hanging="720"/>
      </w:pPr>
      <w:r w:rsidRPr="00FD41D8">
        <w:t>(A)</w:t>
      </w:r>
      <w:r w:rsidRPr="00FD41D8">
        <w:tab/>
        <w:t>A written notice from the TSP that the IE has provided notice to proceed with the construction of the interconnection; and</w:t>
      </w:r>
    </w:p>
    <w:p w14:paraId="7F471386" w14:textId="77777777" w:rsidR="00FD41D8" w:rsidRPr="00FD41D8" w:rsidRDefault="00FD41D8" w:rsidP="00FD41D8">
      <w:pPr>
        <w:spacing w:after="240"/>
        <w:ind w:left="2880" w:hanging="720"/>
      </w:pPr>
      <w:r w:rsidRPr="00FD41D8">
        <w:t>(B)</w:t>
      </w:r>
      <w:r w:rsidRPr="00FD41D8">
        <w:tab/>
        <w:t xml:space="preserve">The required financial security; or </w:t>
      </w:r>
    </w:p>
    <w:p w14:paraId="64C4E973" w14:textId="77777777" w:rsidR="00FD41D8" w:rsidRPr="00FD41D8" w:rsidRDefault="00FD41D8" w:rsidP="00FD41D8">
      <w:pPr>
        <w:spacing w:after="240"/>
        <w:ind w:left="2160" w:hanging="720"/>
        <w:rPr>
          <w:szCs w:val="20"/>
        </w:rPr>
      </w:pPr>
      <w:r w:rsidRPr="00FD41D8">
        <w:rPr>
          <w:szCs w:val="20"/>
        </w:rPr>
        <w:t>(iii)</w:t>
      </w:r>
      <w:r w:rsidRPr="00FD41D8">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713CBEA9" w14:textId="77777777" w:rsidR="00FD41D8" w:rsidRPr="00FD41D8" w:rsidRDefault="00FD41D8" w:rsidP="00FD41D8">
      <w:pPr>
        <w:spacing w:after="240"/>
        <w:ind w:left="720" w:hanging="720"/>
        <w:rPr>
          <w:szCs w:val="20"/>
        </w:rPr>
      </w:pPr>
      <w:proofErr w:type="gramStart"/>
      <w:r w:rsidRPr="00FD41D8">
        <w:rPr>
          <w:iCs/>
          <w:szCs w:val="20"/>
          <w:lang w:eastAsia="x-none"/>
        </w:rPr>
        <w:t>(2)</w:t>
      </w:r>
      <w:r w:rsidRPr="00FD41D8">
        <w:rPr>
          <w:iCs/>
          <w:szCs w:val="20"/>
          <w:lang w:eastAsia="x-none"/>
        </w:rPr>
        <w:tab/>
        <w:t>Upon</w:t>
      </w:r>
      <w:proofErr w:type="gramEnd"/>
      <w:r w:rsidRPr="00FD41D8">
        <w:rPr>
          <w:iCs/>
          <w:szCs w:val="20"/>
          <w:lang w:eastAsia="x-none"/>
        </w:rPr>
        <w:t xml:space="preserve"> receiving notice from ERCOT that the large generator has met the requirements of paragraph (1) above, the IE shall provide within 60 days the remaining required data as specified in the Resource Registration Glossary, Planning Model column, using the applicable Resource Registration process.  The purpose of submitting the data is for modeling of the applicable generation in the base cases created and maintained by the System Protection Working Group (SPWG) and the Dynamics Working Group (DWG).</w:t>
      </w:r>
    </w:p>
    <w:p w14:paraId="426B4A16" w14:textId="77777777" w:rsidR="00FD41D8" w:rsidRPr="00FD41D8" w:rsidRDefault="00FD41D8" w:rsidP="00FD41D8">
      <w:pPr>
        <w:spacing w:after="240"/>
        <w:ind w:left="720" w:hanging="720"/>
        <w:rPr>
          <w:szCs w:val="20"/>
        </w:rPr>
      </w:pPr>
      <w:r w:rsidRPr="00FD41D8">
        <w:t>(3)</w:t>
      </w:r>
      <w:r w:rsidRPr="00FD41D8">
        <w:tab/>
      </w:r>
      <w:r w:rsidRPr="00FD41D8">
        <w:rPr>
          <w:iCs/>
        </w:rPr>
        <w:t>For small generators meeting the conditions of paragraph (1) of Section 5.2.1, ERCOT will include applicable generation in the base cases created and maintained by the SSWG, SPWG, and DWG once ERCOT has determined that the IE has submitted all data required on the Resource Registration form and after inclusion of the generator in the Network Operations Model.</w:t>
      </w:r>
      <w:r w:rsidRPr="00FD41D8">
        <w:rPr>
          <w:szCs w:val="20"/>
        </w:rPr>
        <w:t xml:space="preserve"> </w:t>
      </w:r>
    </w:p>
    <w:p w14:paraId="29060F07" w14:textId="77777777" w:rsidR="00FD41D8" w:rsidRPr="00FD41D8" w:rsidRDefault="00FD41D8" w:rsidP="00FD41D8">
      <w:pPr>
        <w:spacing w:after="240"/>
        <w:ind w:left="720" w:hanging="720"/>
        <w:rPr>
          <w:iCs/>
        </w:rPr>
      </w:pPr>
      <w:r w:rsidRPr="00FD41D8">
        <w:rPr>
          <w:iCs/>
        </w:rPr>
        <w:t>(4)</w:t>
      </w:r>
      <w:r w:rsidRPr="00FD41D8">
        <w:rPr>
          <w:iCs/>
        </w:rPr>
        <w:tab/>
        <w:t>Once the IE has met these requirements, ERCOT will notify the SSWG, SPWG, and DWG that the applicable generation will be included in the base cases created and maintained by these working groups.</w:t>
      </w:r>
    </w:p>
    <w:p w14:paraId="687B3BA2" w14:textId="77777777" w:rsidR="00FD41D8" w:rsidRPr="00FD41D8" w:rsidRDefault="00FD41D8" w:rsidP="00FD41D8">
      <w:pPr>
        <w:spacing w:after="240"/>
        <w:ind w:left="720" w:hanging="720"/>
        <w:rPr>
          <w:ins w:id="61" w:author="ERCOT" w:date="2025-02-25T17:07:00Z"/>
          <w:szCs w:val="20"/>
          <w:lang w:eastAsia="x-none"/>
        </w:rPr>
      </w:pPr>
      <w:ins w:id="62" w:author="ERCOT" w:date="2025-02-25T17:07:00Z">
        <w:r w:rsidRPr="00FD41D8">
          <w:rPr>
            <w:iCs/>
          </w:rPr>
          <w:lastRenderedPageBreak/>
          <w:t>(5)</w:t>
        </w:r>
        <w:r w:rsidRPr="00FD41D8">
          <w:rPr>
            <w:iCs/>
          </w:rPr>
          <w:tab/>
        </w:r>
        <w:r w:rsidRPr="00FD41D8">
          <w:rPr>
            <w:szCs w:val="20"/>
          </w:rPr>
          <w:t xml:space="preserve">ERCOT may include </w:t>
        </w:r>
        <w:r w:rsidRPr="00FD41D8">
          <w:rPr>
            <w:szCs w:val="20"/>
            <w:lang w:eastAsia="x-none"/>
          </w:rPr>
          <w:t>large generator</w:t>
        </w:r>
        <w:del w:id="63" w:author="Oncor 101525" w:date="2025-10-10T15:04:00Z">
          <w:r w:rsidRPr="00FD41D8" w:rsidDel="00A73E91">
            <w:rPr>
              <w:szCs w:val="20"/>
              <w:lang w:eastAsia="x-none"/>
            </w:rPr>
            <w:delText>s</w:delText>
          </w:r>
        </w:del>
      </w:ins>
      <w:ins w:id="64" w:author="Oncor 101525" w:date="2025-10-10T15:04:00Z">
        <w:r w:rsidRPr="00FD41D8">
          <w:rPr>
            <w:szCs w:val="20"/>
            <w:lang w:eastAsia="x-none"/>
          </w:rPr>
          <w:t xml:space="preserve"> projects</w:t>
        </w:r>
      </w:ins>
      <w:ins w:id="65" w:author="ERCOT" w:date="2025-02-25T17:07:00Z">
        <w:r w:rsidRPr="00FD41D8">
          <w:rPr>
            <w:szCs w:val="20"/>
            <w:lang w:eastAsia="x-none"/>
          </w:rPr>
          <w:t xml:space="preserve"> that have not met </w:t>
        </w:r>
      </w:ins>
      <w:ins w:id="66" w:author="ERCOT" w:date="2025-03-11T20:51:00Z">
        <w:r w:rsidRPr="00FD41D8">
          <w:rPr>
            <w:szCs w:val="20"/>
            <w:lang w:eastAsia="x-none"/>
          </w:rPr>
          <w:t xml:space="preserve">all of </w:t>
        </w:r>
      </w:ins>
      <w:ins w:id="67" w:author="ERCOT" w:date="2025-02-25T17:07:00Z">
        <w:r w:rsidRPr="00FD41D8">
          <w:rPr>
            <w:szCs w:val="20"/>
            <w:lang w:eastAsia="x-none"/>
          </w:rPr>
          <w:t xml:space="preserve">the </w:t>
        </w:r>
        <w:r w:rsidRPr="00FD41D8">
          <w:rPr>
            <w:iCs/>
          </w:rPr>
          <w:t>requirements</w:t>
        </w:r>
        <w:r w:rsidRPr="00FD41D8">
          <w:rPr>
            <w:szCs w:val="20"/>
            <w:lang w:eastAsia="x-none"/>
          </w:rPr>
          <w:t xml:space="preserve"> </w:t>
        </w:r>
      </w:ins>
      <w:ins w:id="68" w:author="ERCOT" w:date="2025-03-11T20:51:00Z">
        <w:r w:rsidRPr="00FD41D8">
          <w:rPr>
            <w:szCs w:val="20"/>
            <w:lang w:eastAsia="x-none"/>
          </w:rPr>
          <w:t>of</w:t>
        </w:r>
      </w:ins>
      <w:ins w:id="69" w:author="ERCOT" w:date="2025-02-25T17:07:00Z">
        <w:r w:rsidRPr="00FD41D8">
          <w:rPr>
            <w:szCs w:val="20"/>
            <w:lang w:eastAsia="x-none"/>
          </w:rPr>
          <w:t xml:space="preserve"> paragraph (1) above </w:t>
        </w:r>
        <w:r w:rsidRPr="00FD41D8">
          <w:rPr>
            <w:szCs w:val="20"/>
          </w:rPr>
          <w:t>in the base cases created and maintained by SSWG to ensure that sufficient generation is available to meet the demand</w:t>
        </w:r>
      </w:ins>
      <w:ins w:id="70" w:author="ERCOT" w:date="2025-03-12T09:19:00Z">
        <w:r w:rsidRPr="00FD41D8">
          <w:rPr>
            <w:szCs w:val="20"/>
          </w:rPr>
          <w:t xml:space="preserve"> </w:t>
        </w:r>
      </w:ins>
      <w:ins w:id="71" w:author="ERCOT" w:date="2025-02-25T17:07:00Z">
        <w:r w:rsidRPr="00FD41D8">
          <w:rPr>
            <w:szCs w:val="20"/>
          </w:rPr>
          <w:t xml:space="preserve">in the base cases. </w:t>
        </w:r>
      </w:ins>
      <w:ins w:id="72" w:author="ERCOT" w:date="2025-03-28T14:46:00Z">
        <w:r w:rsidRPr="00FD41D8">
          <w:rPr>
            <w:szCs w:val="20"/>
          </w:rPr>
          <w:t xml:space="preserve"> </w:t>
        </w:r>
      </w:ins>
      <w:ins w:id="73" w:author="ERCOT" w:date="2025-02-25T17:07:00Z">
        <w:r w:rsidRPr="00FD41D8">
          <w:rPr>
            <w:szCs w:val="20"/>
          </w:rPr>
          <w:t>These large generator</w:t>
        </w:r>
        <w:del w:id="74" w:author="ERCOT 102125" w:date="2025-10-21T15:34:00Z">
          <w:r w:rsidRPr="00FD41D8" w:rsidDel="00CE5EE5">
            <w:rPr>
              <w:szCs w:val="20"/>
            </w:rPr>
            <w:delText>s</w:delText>
          </w:r>
        </w:del>
      </w:ins>
      <w:ins w:id="75" w:author="ERCOT 102125" w:date="2025-10-21T15:34:00Z">
        <w:r w:rsidRPr="00FD41D8">
          <w:rPr>
            <w:szCs w:val="20"/>
          </w:rPr>
          <w:t xml:space="preserve"> projects</w:t>
        </w:r>
      </w:ins>
      <w:ins w:id="76" w:author="ERCOT" w:date="2025-02-25T17:07:00Z">
        <w:r w:rsidRPr="00FD41D8">
          <w:rPr>
            <w:szCs w:val="20"/>
          </w:rPr>
          <w:t xml:space="preserve"> may be </w:t>
        </w:r>
      </w:ins>
      <w:ins w:id="77" w:author="ERCOT" w:date="2025-03-11T20:03:00Z">
        <w:r w:rsidRPr="00FD41D8">
          <w:rPr>
            <w:szCs w:val="20"/>
          </w:rPr>
          <w:t>added to the base cases</w:t>
        </w:r>
      </w:ins>
      <w:ins w:id="78" w:author="ERCOT" w:date="2025-02-25T17:07:00Z">
        <w:r w:rsidRPr="00FD41D8">
          <w:rPr>
            <w:szCs w:val="20"/>
          </w:rPr>
          <w:t xml:space="preserve"> in the following order</w:t>
        </w:r>
      </w:ins>
      <w:ins w:id="79" w:author="ERCOT" w:date="2025-03-11T20:04:00Z">
        <w:r w:rsidRPr="00FD41D8">
          <w:rPr>
            <w:szCs w:val="20"/>
          </w:rPr>
          <w:t xml:space="preserve"> until the demand</w:t>
        </w:r>
      </w:ins>
      <w:ins w:id="80" w:author="ERCOT" w:date="2025-03-28T14:47:00Z">
        <w:r w:rsidRPr="00FD41D8">
          <w:rPr>
            <w:szCs w:val="20"/>
          </w:rPr>
          <w:t xml:space="preserve"> </w:t>
        </w:r>
      </w:ins>
      <w:ins w:id="81" w:author="ERCOT" w:date="2025-03-13T10:35:00Z">
        <w:r w:rsidRPr="00FD41D8">
          <w:rPr>
            <w:szCs w:val="20"/>
          </w:rPr>
          <w:t xml:space="preserve">is </w:t>
        </w:r>
      </w:ins>
      <w:ins w:id="82" w:author="ERCOT" w:date="2025-03-11T20:04:00Z">
        <w:r w:rsidRPr="00FD41D8">
          <w:rPr>
            <w:szCs w:val="20"/>
          </w:rPr>
          <w:t>met</w:t>
        </w:r>
      </w:ins>
      <w:ins w:id="83" w:author="ERCOT" w:date="2025-02-25T17:07:00Z">
        <w:r w:rsidRPr="00FD41D8">
          <w:rPr>
            <w:szCs w:val="20"/>
          </w:rPr>
          <w:t>:</w:t>
        </w:r>
      </w:ins>
    </w:p>
    <w:p w14:paraId="5AABA99D" w14:textId="77777777" w:rsidR="00FD41D8" w:rsidRPr="00FD41D8" w:rsidRDefault="00FD41D8" w:rsidP="00FD41D8">
      <w:pPr>
        <w:spacing w:after="240"/>
        <w:ind w:left="1440" w:hanging="720"/>
        <w:rPr>
          <w:ins w:id="84" w:author="ERCOT" w:date="2025-02-25T17:07:00Z"/>
          <w:szCs w:val="20"/>
          <w:lang w:eastAsia="x-none"/>
        </w:rPr>
      </w:pPr>
      <w:ins w:id="85" w:author="ERCOT" w:date="2025-02-25T17:07:00Z">
        <w:r w:rsidRPr="00FD41D8">
          <w:rPr>
            <w:szCs w:val="20"/>
            <w:lang w:eastAsia="x-none"/>
          </w:rPr>
          <w:t>(a)</w:t>
        </w:r>
        <w:r w:rsidRPr="00FD41D8">
          <w:rPr>
            <w:szCs w:val="20"/>
            <w:lang w:eastAsia="x-none"/>
          </w:rPr>
          <w:tab/>
          <w:t>Large generator</w:t>
        </w:r>
        <w:del w:id="86" w:author="Oncor 101525" w:date="2025-09-26T13:36:00Z">
          <w:r w:rsidRPr="00FD41D8" w:rsidDel="008D1A18">
            <w:rPr>
              <w:szCs w:val="20"/>
              <w:lang w:eastAsia="x-none"/>
            </w:rPr>
            <w:delText>s</w:delText>
          </w:r>
        </w:del>
        <w:r w:rsidRPr="00FD41D8">
          <w:rPr>
            <w:szCs w:val="20"/>
            <w:lang w:eastAsia="x-none"/>
          </w:rPr>
          <w:t xml:space="preserve"> </w:t>
        </w:r>
      </w:ins>
      <w:ins w:id="87" w:author="Oncor 101525" w:date="2025-09-26T13:36:00Z">
        <w:r w:rsidRPr="00FD41D8">
          <w:rPr>
            <w:szCs w:val="20"/>
            <w:lang w:eastAsia="x-none"/>
          </w:rPr>
          <w:t xml:space="preserve">projects </w:t>
        </w:r>
      </w:ins>
      <w:ins w:id="88" w:author="Oncor 101525" w:date="2025-10-10T15:02:00Z">
        <w:r w:rsidRPr="00FD41D8">
          <w:rPr>
            <w:szCs w:val="20"/>
            <w:lang w:eastAsia="x-none"/>
          </w:rPr>
          <w:t xml:space="preserve">with </w:t>
        </w:r>
      </w:ins>
      <w:ins w:id="89" w:author="Oncor 101525" w:date="2025-10-12T16:36:00Z">
        <w:r w:rsidRPr="00FD41D8">
          <w:rPr>
            <w:szCs w:val="20"/>
            <w:lang w:eastAsia="x-none"/>
          </w:rPr>
          <w:t>“</w:t>
        </w:r>
      </w:ins>
      <w:ins w:id="90" w:author="Oncor 101525" w:date="2025-10-10T15:02:00Z">
        <w:r w:rsidRPr="00FD41D8">
          <w:rPr>
            <w:szCs w:val="20"/>
            <w:lang w:eastAsia="x-none"/>
          </w:rPr>
          <w:t>Planned</w:t>
        </w:r>
      </w:ins>
      <w:ins w:id="91" w:author="Oncor 101525" w:date="2025-10-12T16:36:00Z">
        <w:r w:rsidRPr="00FD41D8">
          <w:rPr>
            <w:szCs w:val="20"/>
            <w:lang w:eastAsia="x-none"/>
          </w:rPr>
          <w:t>”</w:t>
        </w:r>
      </w:ins>
      <w:ins w:id="92" w:author="Oncor 101525" w:date="2025-10-10T15:02:00Z">
        <w:r w:rsidRPr="00FD41D8">
          <w:rPr>
            <w:szCs w:val="20"/>
            <w:lang w:eastAsia="x-none"/>
          </w:rPr>
          <w:t xml:space="preserve"> status </w:t>
        </w:r>
      </w:ins>
      <w:ins w:id="93" w:author="ERCOT" w:date="2025-02-25T17:07:00Z">
        <w:r w:rsidRPr="00FD41D8">
          <w:rPr>
            <w:szCs w:val="20"/>
            <w:lang w:eastAsia="x-none"/>
          </w:rPr>
          <w:t>that meet the conditions of paragraph (1) of Section 5.2.1</w:t>
        </w:r>
        <w:del w:id="94" w:author="ERCOT 102125" w:date="2025-10-21T09:33:00Z">
          <w:r w:rsidRPr="00FD41D8" w:rsidDel="00D601F0">
            <w:rPr>
              <w:szCs w:val="20"/>
              <w:lang w:eastAsia="x-none"/>
            </w:rPr>
            <w:delText>,</w:delText>
          </w:r>
        </w:del>
        <w:r w:rsidRPr="00FD41D8">
          <w:rPr>
            <w:szCs w:val="20"/>
            <w:lang w:eastAsia="x-none"/>
          </w:rPr>
          <w:t xml:space="preserve"> and have a signed SGIA submitted by the TSP via the online RIOO system;</w:t>
        </w:r>
      </w:ins>
    </w:p>
    <w:p w14:paraId="0696DE3B" w14:textId="77777777" w:rsidR="00FD41D8" w:rsidRPr="00FD41D8" w:rsidRDefault="00FD41D8" w:rsidP="00FD41D8">
      <w:pPr>
        <w:spacing w:after="240"/>
        <w:ind w:left="1440" w:hanging="720"/>
        <w:rPr>
          <w:ins w:id="95" w:author="ERCOT" w:date="2025-02-25T17:07:00Z"/>
          <w:szCs w:val="20"/>
          <w:lang w:eastAsia="x-none"/>
        </w:rPr>
      </w:pPr>
      <w:ins w:id="96" w:author="ERCOT" w:date="2025-02-25T17:07:00Z">
        <w:r w:rsidRPr="00FD41D8">
          <w:rPr>
            <w:szCs w:val="20"/>
            <w:lang w:eastAsia="x-none"/>
          </w:rPr>
          <w:t>(b)</w:t>
        </w:r>
        <w:r w:rsidRPr="00FD41D8">
          <w:rPr>
            <w:szCs w:val="20"/>
            <w:lang w:eastAsia="x-none"/>
          </w:rPr>
          <w:tab/>
          <w:t>Large generator</w:t>
        </w:r>
        <w:del w:id="97" w:author="Oncor 101525" w:date="2025-09-26T13:37:00Z">
          <w:r w:rsidRPr="00FD41D8" w:rsidDel="008D1A18">
            <w:rPr>
              <w:szCs w:val="20"/>
              <w:lang w:eastAsia="x-none"/>
            </w:rPr>
            <w:delText>s</w:delText>
          </w:r>
        </w:del>
      </w:ins>
      <w:ins w:id="98" w:author="Oncor 101525" w:date="2025-09-26T13:37:00Z">
        <w:r w:rsidRPr="00FD41D8">
          <w:rPr>
            <w:szCs w:val="20"/>
            <w:lang w:eastAsia="x-none"/>
          </w:rPr>
          <w:t xml:space="preserve"> projects</w:t>
        </w:r>
      </w:ins>
      <w:ins w:id="99" w:author="Oncor 101525" w:date="2025-10-10T15:02:00Z">
        <w:r w:rsidRPr="00FD41D8">
          <w:rPr>
            <w:szCs w:val="20"/>
            <w:lang w:eastAsia="x-none"/>
          </w:rPr>
          <w:t xml:space="preserve"> with </w:t>
        </w:r>
      </w:ins>
      <w:ins w:id="100" w:author="Oncor 101525" w:date="2025-10-12T16:36:00Z">
        <w:r w:rsidRPr="00FD41D8">
          <w:rPr>
            <w:szCs w:val="20"/>
            <w:lang w:eastAsia="x-none"/>
          </w:rPr>
          <w:t>“</w:t>
        </w:r>
      </w:ins>
      <w:ins w:id="101" w:author="Oncor 101525" w:date="2025-10-10T15:02:00Z">
        <w:r w:rsidRPr="00FD41D8">
          <w:rPr>
            <w:szCs w:val="20"/>
            <w:lang w:eastAsia="x-none"/>
          </w:rPr>
          <w:t>Planned</w:t>
        </w:r>
      </w:ins>
      <w:ins w:id="102" w:author="Oncor 101525" w:date="2025-10-12T16:36:00Z">
        <w:r w:rsidRPr="00FD41D8">
          <w:rPr>
            <w:szCs w:val="20"/>
            <w:lang w:eastAsia="x-none"/>
          </w:rPr>
          <w:t>”</w:t>
        </w:r>
      </w:ins>
      <w:ins w:id="103" w:author="Oncor 101525" w:date="2025-10-10T15:02:00Z">
        <w:r w:rsidRPr="00FD41D8">
          <w:rPr>
            <w:szCs w:val="20"/>
            <w:lang w:eastAsia="x-none"/>
          </w:rPr>
          <w:t xml:space="preserve"> status</w:t>
        </w:r>
      </w:ins>
      <w:ins w:id="104" w:author="ERCOT" w:date="2025-02-25T17:07:00Z">
        <w:r w:rsidRPr="00FD41D8">
          <w:rPr>
            <w:szCs w:val="20"/>
            <w:lang w:eastAsia="x-none"/>
          </w:rPr>
          <w:t xml:space="preserve"> that meet the conditions of paragraph (1) of Section 5.2.1</w:t>
        </w:r>
        <w:del w:id="105" w:author="ERCOT 102125" w:date="2025-10-21T09:33:00Z">
          <w:r w:rsidRPr="00FD41D8" w:rsidDel="00D601F0">
            <w:rPr>
              <w:szCs w:val="20"/>
              <w:lang w:eastAsia="x-none"/>
            </w:rPr>
            <w:delText>,</w:delText>
          </w:r>
        </w:del>
        <w:r w:rsidRPr="00FD41D8">
          <w:rPr>
            <w:szCs w:val="20"/>
            <w:lang w:eastAsia="x-none"/>
          </w:rPr>
          <w:t xml:space="preserve"> and have completed the FIS;</w:t>
        </w:r>
      </w:ins>
    </w:p>
    <w:p w14:paraId="64D82A04" w14:textId="77777777" w:rsidR="00FD41D8" w:rsidRPr="00FD41D8" w:rsidRDefault="00FD41D8" w:rsidP="00FD41D8">
      <w:pPr>
        <w:spacing w:after="240"/>
        <w:ind w:left="1440" w:hanging="720"/>
        <w:rPr>
          <w:ins w:id="106" w:author="ERCOT 102125" w:date="2025-10-16T09:37:00Z"/>
          <w:szCs w:val="20"/>
          <w:lang w:eastAsia="x-none"/>
        </w:rPr>
      </w:pPr>
      <w:ins w:id="107" w:author="ERCOT" w:date="2025-02-25T17:07:00Z">
        <w:r w:rsidRPr="00FD41D8">
          <w:rPr>
            <w:szCs w:val="20"/>
            <w:lang w:eastAsia="x-none"/>
          </w:rPr>
          <w:t>(c)</w:t>
        </w:r>
        <w:r w:rsidRPr="00FD41D8">
          <w:rPr>
            <w:szCs w:val="20"/>
            <w:lang w:eastAsia="x-none"/>
          </w:rPr>
          <w:tab/>
          <w:t>Large generator</w:t>
        </w:r>
        <w:del w:id="108" w:author="Oncor 101525" w:date="2025-09-26T13:37:00Z">
          <w:r w:rsidRPr="00FD41D8" w:rsidDel="008D1A18">
            <w:rPr>
              <w:szCs w:val="20"/>
              <w:lang w:eastAsia="x-none"/>
            </w:rPr>
            <w:delText>s</w:delText>
          </w:r>
        </w:del>
      </w:ins>
      <w:ins w:id="109" w:author="Oncor 101525" w:date="2025-09-26T13:37:00Z">
        <w:r w:rsidRPr="00FD41D8">
          <w:rPr>
            <w:szCs w:val="20"/>
            <w:lang w:eastAsia="x-none"/>
          </w:rPr>
          <w:t xml:space="preserve"> projects</w:t>
        </w:r>
      </w:ins>
      <w:ins w:id="110" w:author="Oncor 101525" w:date="2025-10-10T15:02:00Z">
        <w:r w:rsidRPr="00FD41D8">
          <w:rPr>
            <w:szCs w:val="20"/>
            <w:lang w:eastAsia="x-none"/>
          </w:rPr>
          <w:t xml:space="preserve"> with </w:t>
        </w:r>
      </w:ins>
      <w:ins w:id="111" w:author="Oncor 101525" w:date="2025-10-12T16:36:00Z">
        <w:r w:rsidRPr="00FD41D8">
          <w:rPr>
            <w:szCs w:val="20"/>
            <w:lang w:eastAsia="x-none"/>
          </w:rPr>
          <w:t>“</w:t>
        </w:r>
      </w:ins>
      <w:ins w:id="112" w:author="Oncor 101525" w:date="2025-10-10T15:02:00Z">
        <w:r w:rsidRPr="00FD41D8">
          <w:rPr>
            <w:szCs w:val="20"/>
            <w:lang w:eastAsia="x-none"/>
          </w:rPr>
          <w:t>Planned</w:t>
        </w:r>
      </w:ins>
      <w:ins w:id="113" w:author="Oncor 101525" w:date="2025-10-12T16:37:00Z">
        <w:r w:rsidRPr="00FD41D8">
          <w:rPr>
            <w:szCs w:val="20"/>
            <w:lang w:eastAsia="x-none"/>
          </w:rPr>
          <w:t>”</w:t>
        </w:r>
      </w:ins>
      <w:ins w:id="114" w:author="Oncor 101525" w:date="2025-10-10T15:02:00Z">
        <w:r w:rsidRPr="00FD41D8">
          <w:rPr>
            <w:szCs w:val="20"/>
            <w:lang w:eastAsia="x-none"/>
          </w:rPr>
          <w:t xml:space="preserve"> status</w:t>
        </w:r>
      </w:ins>
      <w:ins w:id="115" w:author="ERCOT" w:date="2025-02-25T17:07:00Z">
        <w:r w:rsidRPr="00FD41D8">
          <w:rPr>
            <w:szCs w:val="20"/>
            <w:lang w:eastAsia="x-none"/>
          </w:rPr>
          <w:t xml:space="preserve"> that meet the conditions of paragraph (1) of Section 5.2.1, </w:t>
        </w:r>
        <w:del w:id="116" w:author="ERCOT 102125" w:date="2025-10-21T16:10:00Z">
          <w:r w:rsidRPr="00FD41D8" w:rsidDel="00F05CD2">
            <w:rPr>
              <w:szCs w:val="20"/>
              <w:lang w:eastAsia="x-none"/>
            </w:rPr>
            <w:delText xml:space="preserve">and </w:delText>
          </w:r>
        </w:del>
        <w:r w:rsidRPr="00FD41D8">
          <w:rPr>
            <w:szCs w:val="20"/>
            <w:lang w:eastAsia="x-none"/>
          </w:rPr>
          <w:t xml:space="preserve">have </w:t>
        </w:r>
      </w:ins>
      <w:ins w:id="117" w:author="ERCOT 102125" w:date="2025-10-17T13:32:00Z">
        <w:r w:rsidRPr="00FD41D8">
          <w:rPr>
            <w:szCs w:val="20"/>
            <w:lang w:eastAsia="x-none"/>
          </w:rPr>
          <w:t>not completed</w:t>
        </w:r>
      </w:ins>
      <w:ins w:id="118" w:author="ERCOT" w:date="2025-02-25T17:07:00Z">
        <w:del w:id="119" w:author="ERCOT 102125" w:date="2025-10-17T13:32:00Z">
          <w:r w:rsidRPr="00FD41D8" w:rsidDel="001104B9">
            <w:rPr>
              <w:szCs w:val="20"/>
              <w:lang w:eastAsia="x-none"/>
            </w:rPr>
            <w:delText>started</w:delText>
          </w:r>
        </w:del>
        <w:r w:rsidRPr="00FD41D8">
          <w:rPr>
            <w:szCs w:val="20"/>
            <w:lang w:eastAsia="x-none"/>
          </w:rPr>
          <w:t xml:space="preserve"> the FIS</w:t>
        </w:r>
      </w:ins>
      <w:ins w:id="120" w:author="ERCOT 102125" w:date="2025-10-21T16:10:00Z">
        <w:r w:rsidRPr="00FD41D8">
          <w:rPr>
            <w:szCs w:val="20"/>
            <w:lang w:eastAsia="x-none"/>
          </w:rPr>
          <w:t>,</w:t>
        </w:r>
      </w:ins>
      <w:ins w:id="121" w:author="ERCOT" w:date="2025-02-25T17:07:00Z">
        <w:del w:id="122" w:author="ERCOT 102125" w:date="2025-10-21T16:11:00Z">
          <w:r w:rsidRPr="00FD41D8" w:rsidDel="00F05CD2">
            <w:rPr>
              <w:szCs w:val="20"/>
              <w:lang w:eastAsia="x-none"/>
            </w:rPr>
            <w:delText>;</w:delText>
          </w:r>
        </w:del>
        <w:r w:rsidRPr="00FD41D8">
          <w:rPr>
            <w:szCs w:val="20"/>
            <w:lang w:eastAsia="x-none"/>
          </w:rPr>
          <w:t xml:space="preserve"> </w:t>
        </w:r>
      </w:ins>
      <w:ins w:id="123" w:author="ERCOT" w:date="2025-03-11T17:59:00Z">
        <w:r w:rsidRPr="00FD41D8">
          <w:rPr>
            <w:szCs w:val="20"/>
            <w:lang w:eastAsia="x-none"/>
          </w:rPr>
          <w:t>and</w:t>
        </w:r>
      </w:ins>
      <w:ins w:id="124" w:author="ERCOT 102125" w:date="2025-10-21T16:11:00Z">
        <w:r w:rsidRPr="00FD41D8">
          <w:rPr>
            <w:szCs w:val="20"/>
            <w:lang w:eastAsia="x-none"/>
          </w:rPr>
          <w:t>:</w:t>
        </w:r>
      </w:ins>
    </w:p>
    <w:p w14:paraId="53D0B837" w14:textId="77777777" w:rsidR="00FD41D8" w:rsidRPr="00FD41D8" w:rsidRDefault="00FD41D8" w:rsidP="00FD41D8">
      <w:pPr>
        <w:spacing w:after="240"/>
        <w:ind w:left="1440" w:hanging="720"/>
        <w:rPr>
          <w:ins w:id="125" w:author="ERCOT 102125" w:date="2025-10-16T09:38:00Z"/>
          <w:szCs w:val="20"/>
          <w:lang w:eastAsia="x-none"/>
        </w:rPr>
      </w:pPr>
      <w:ins w:id="126" w:author="ERCOT 102125" w:date="2025-10-16T09:38:00Z">
        <w:r w:rsidRPr="00FD41D8">
          <w:rPr>
            <w:szCs w:val="20"/>
            <w:lang w:eastAsia="x-none"/>
          </w:rPr>
          <w:tab/>
          <w:t>(i)</w:t>
        </w:r>
      </w:ins>
      <w:ins w:id="127" w:author="ERCOT 102125" w:date="2025-10-21T14:16:00Z">
        <w:r w:rsidRPr="00FD41D8">
          <w:rPr>
            <w:szCs w:val="20"/>
            <w:lang w:eastAsia="x-none"/>
          </w:rPr>
          <w:tab/>
        </w:r>
      </w:ins>
      <w:ins w:id="128" w:author="ERCOT 102125" w:date="2025-10-16T09:38:00Z">
        <w:r w:rsidRPr="00FD41D8">
          <w:rPr>
            <w:szCs w:val="20"/>
            <w:lang w:eastAsia="x-none"/>
          </w:rPr>
          <w:t>Have completed the steady-state and stability studies of the FIS;</w:t>
        </w:r>
      </w:ins>
    </w:p>
    <w:p w14:paraId="0937EAE1" w14:textId="77777777" w:rsidR="00FD41D8" w:rsidRPr="00FD41D8" w:rsidRDefault="00FD41D8" w:rsidP="00FD41D8">
      <w:pPr>
        <w:spacing w:after="240"/>
        <w:ind w:left="1440" w:hanging="720"/>
        <w:rPr>
          <w:ins w:id="129" w:author="ERCOT 102125" w:date="2025-10-16T09:38:00Z"/>
          <w:szCs w:val="20"/>
          <w:lang w:eastAsia="x-none"/>
        </w:rPr>
      </w:pPr>
      <w:ins w:id="130" w:author="ERCOT 102125" w:date="2025-10-16T09:38:00Z">
        <w:r w:rsidRPr="00FD41D8">
          <w:rPr>
            <w:szCs w:val="20"/>
            <w:lang w:eastAsia="x-none"/>
          </w:rPr>
          <w:tab/>
          <w:t>(ii)</w:t>
        </w:r>
      </w:ins>
      <w:ins w:id="131" w:author="ERCOT 102125" w:date="2025-10-21T14:16:00Z">
        <w:r w:rsidRPr="00FD41D8">
          <w:rPr>
            <w:szCs w:val="20"/>
            <w:lang w:eastAsia="x-none"/>
          </w:rPr>
          <w:tab/>
        </w:r>
      </w:ins>
      <w:ins w:id="132" w:author="ERCOT 102125" w:date="2025-10-16T09:38:00Z">
        <w:r w:rsidRPr="00FD41D8">
          <w:rPr>
            <w:szCs w:val="20"/>
            <w:lang w:eastAsia="x-none"/>
          </w:rPr>
          <w:t>Have completed the steady-state study of the FIS;</w:t>
        </w:r>
      </w:ins>
    </w:p>
    <w:p w14:paraId="413A657F" w14:textId="77777777" w:rsidR="00FD41D8" w:rsidRPr="00FD41D8" w:rsidRDefault="00FD41D8" w:rsidP="00FD41D8">
      <w:pPr>
        <w:spacing w:after="240"/>
        <w:ind w:left="1440" w:hanging="720"/>
        <w:rPr>
          <w:szCs w:val="20"/>
          <w:lang w:eastAsia="x-none"/>
        </w:rPr>
      </w:pPr>
      <w:ins w:id="133" w:author="ERCOT 102125" w:date="2025-10-16T09:38:00Z">
        <w:r w:rsidRPr="00FD41D8">
          <w:rPr>
            <w:szCs w:val="20"/>
            <w:lang w:eastAsia="x-none"/>
          </w:rPr>
          <w:tab/>
          <w:t>(iii)</w:t>
        </w:r>
      </w:ins>
      <w:ins w:id="134" w:author="ERCOT 102125" w:date="2025-10-21T14:16:00Z">
        <w:r w:rsidRPr="00FD41D8">
          <w:rPr>
            <w:szCs w:val="20"/>
            <w:lang w:eastAsia="x-none"/>
          </w:rPr>
          <w:tab/>
        </w:r>
      </w:ins>
      <w:ins w:id="135" w:author="ERCOT 102125" w:date="2025-10-16T09:38:00Z">
        <w:r w:rsidRPr="00FD41D8">
          <w:rPr>
            <w:szCs w:val="20"/>
            <w:lang w:eastAsia="x-none"/>
          </w:rPr>
          <w:t xml:space="preserve">Have started </w:t>
        </w:r>
      </w:ins>
      <w:ins w:id="136" w:author="ERCOT 102125" w:date="2025-10-16T09:39:00Z">
        <w:r w:rsidRPr="00FD41D8">
          <w:rPr>
            <w:szCs w:val="20"/>
            <w:lang w:eastAsia="x-none"/>
          </w:rPr>
          <w:t>the FIS</w:t>
        </w:r>
      </w:ins>
      <w:ins w:id="137" w:author="ERCOT 102125" w:date="2025-10-21T13:14:00Z">
        <w:r w:rsidRPr="00FD41D8">
          <w:rPr>
            <w:szCs w:val="20"/>
            <w:lang w:eastAsia="x-none"/>
          </w:rPr>
          <w:t>;</w:t>
        </w:r>
      </w:ins>
    </w:p>
    <w:p w14:paraId="785495F8" w14:textId="77777777" w:rsidR="00FD41D8" w:rsidRPr="00FD41D8" w:rsidRDefault="00FD41D8" w:rsidP="00FD41D8">
      <w:pPr>
        <w:spacing w:after="240"/>
        <w:ind w:left="1440" w:hanging="720"/>
        <w:rPr>
          <w:ins w:id="138" w:author="ERCOT" w:date="2025-02-25T17:07:00Z"/>
          <w:szCs w:val="20"/>
          <w:lang w:eastAsia="x-none"/>
        </w:rPr>
      </w:pPr>
      <w:ins w:id="139" w:author="Oncor 101525" w:date="2025-09-26T13:38:00Z">
        <w:r w:rsidRPr="00FD41D8">
          <w:rPr>
            <w:szCs w:val="20"/>
            <w:lang w:eastAsia="x-none"/>
          </w:rPr>
          <w:t>(</w:t>
        </w:r>
      </w:ins>
      <w:ins w:id="140" w:author="Oncor 101525" w:date="2025-10-12T16:39:00Z">
        <w:r w:rsidRPr="00FD41D8">
          <w:rPr>
            <w:szCs w:val="20"/>
            <w:lang w:eastAsia="x-none"/>
          </w:rPr>
          <w:t>d</w:t>
        </w:r>
      </w:ins>
      <w:ins w:id="141" w:author="Oncor 101525" w:date="2025-09-26T13:38:00Z">
        <w:r w:rsidRPr="00FD41D8">
          <w:rPr>
            <w:szCs w:val="20"/>
            <w:lang w:eastAsia="x-none"/>
          </w:rPr>
          <w:t>)</w:t>
        </w:r>
        <w:r w:rsidRPr="00FD41D8">
          <w:rPr>
            <w:szCs w:val="20"/>
            <w:lang w:eastAsia="x-none"/>
          </w:rPr>
          <w:tab/>
        </w:r>
      </w:ins>
      <w:ins w:id="142" w:author="Oncor 101525" w:date="2025-10-12T16:37:00Z">
        <w:r w:rsidRPr="00FD41D8">
          <w:rPr>
            <w:szCs w:val="20"/>
            <w:lang w:eastAsia="x-none"/>
          </w:rPr>
          <w:t>L</w:t>
        </w:r>
      </w:ins>
      <w:ins w:id="143" w:author="Oncor 101525" w:date="2025-09-26T13:38:00Z">
        <w:r w:rsidRPr="00FD41D8">
          <w:rPr>
            <w:szCs w:val="20"/>
            <w:lang w:eastAsia="x-none"/>
          </w:rPr>
          <w:t>arge generator projects</w:t>
        </w:r>
      </w:ins>
      <w:ins w:id="144" w:author="Oncor 101525" w:date="2025-10-12T16:37:00Z">
        <w:r w:rsidRPr="00FD41D8">
          <w:rPr>
            <w:szCs w:val="20"/>
            <w:lang w:eastAsia="x-none"/>
          </w:rPr>
          <w:t xml:space="preserve"> with “Inactive” status</w:t>
        </w:r>
      </w:ins>
      <w:ins w:id="145" w:author="Oncor 101525" w:date="2025-09-26T13:38:00Z">
        <w:r w:rsidRPr="00FD41D8">
          <w:rPr>
            <w:szCs w:val="20"/>
            <w:lang w:eastAsia="x-none"/>
          </w:rPr>
          <w:t xml:space="preserve"> that meet the conditions of paragraphs (a),</w:t>
        </w:r>
      </w:ins>
      <w:ins w:id="146" w:author="Oncor 101525" w:date="2025-10-15T07:58:00Z">
        <w:r w:rsidRPr="00FD41D8">
          <w:rPr>
            <w:szCs w:val="20"/>
            <w:lang w:eastAsia="x-none"/>
          </w:rPr>
          <w:t xml:space="preserve"> </w:t>
        </w:r>
      </w:ins>
      <w:ins w:id="147" w:author="Oncor 101525" w:date="2025-09-26T13:38:00Z">
        <w:r w:rsidRPr="00FD41D8">
          <w:rPr>
            <w:szCs w:val="20"/>
            <w:lang w:eastAsia="x-none"/>
          </w:rPr>
          <w:t xml:space="preserve">(b), </w:t>
        </w:r>
      </w:ins>
      <w:ins w:id="148" w:author="Oncor 101525" w:date="2025-10-12T16:59:00Z">
        <w:r w:rsidRPr="00FD41D8">
          <w:rPr>
            <w:szCs w:val="20"/>
            <w:lang w:eastAsia="x-none"/>
          </w:rPr>
          <w:t xml:space="preserve">or </w:t>
        </w:r>
      </w:ins>
      <w:ins w:id="149" w:author="Oncor 101525" w:date="2025-09-26T13:38:00Z">
        <w:r w:rsidRPr="00FD41D8">
          <w:rPr>
            <w:szCs w:val="20"/>
            <w:lang w:eastAsia="x-none"/>
          </w:rPr>
          <w:t>(c)</w:t>
        </w:r>
      </w:ins>
      <w:ins w:id="150" w:author="Oncor 101525" w:date="2025-10-15T07:58:00Z">
        <w:r w:rsidRPr="00FD41D8">
          <w:rPr>
            <w:szCs w:val="20"/>
            <w:lang w:eastAsia="x-none"/>
          </w:rPr>
          <w:t xml:space="preserve"> above</w:t>
        </w:r>
      </w:ins>
      <w:ins w:id="151" w:author="Oncor 101525" w:date="2025-09-26T13:38:00Z">
        <w:r w:rsidRPr="00FD41D8">
          <w:rPr>
            <w:szCs w:val="20"/>
            <w:lang w:eastAsia="x-none"/>
          </w:rPr>
          <w:t xml:space="preserve"> that have </w:t>
        </w:r>
      </w:ins>
      <w:ins w:id="152" w:author="Oncor 101525" w:date="2025-10-10T15:05:00Z">
        <w:r w:rsidRPr="00FD41D8">
          <w:rPr>
            <w:szCs w:val="20"/>
            <w:lang w:eastAsia="x-none"/>
          </w:rPr>
          <w:t xml:space="preserve">completed </w:t>
        </w:r>
      </w:ins>
      <w:ins w:id="153" w:author="Oncor 101525" w:date="2025-10-12T16:37:00Z">
        <w:r w:rsidRPr="00FD41D8">
          <w:rPr>
            <w:szCs w:val="20"/>
            <w:lang w:eastAsia="x-none"/>
          </w:rPr>
          <w:t xml:space="preserve">FIS </w:t>
        </w:r>
      </w:ins>
      <w:ins w:id="154" w:author="Oncor 101525" w:date="2025-10-10T15:05:00Z">
        <w:r w:rsidRPr="00FD41D8">
          <w:rPr>
            <w:szCs w:val="20"/>
            <w:lang w:eastAsia="x-none"/>
          </w:rPr>
          <w:t>stability studies</w:t>
        </w:r>
      </w:ins>
      <w:ins w:id="155" w:author="Oncor 101525" w:date="2025-09-26T13:39:00Z">
        <w:r w:rsidRPr="00FD41D8">
          <w:rPr>
            <w:szCs w:val="20"/>
            <w:lang w:eastAsia="x-none"/>
          </w:rPr>
          <w:t xml:space="preserve">, with the most recently inactivated projects </w:t>
        </w:r>
      </w:ins>
      <w:ins w:id="156" w:author="Oncor 101525" w:date="2025-09-26T13:40:00Z">
        <w:r w:rsidRPr="00FD41D8">
          <w:rPr>
            <w:szCs w:val="20"/>
            <w:lang w:eastAsia="x-none"/>
          </w:rPr>
          <w:t>to be included</w:t>
        </w:r>
      </w:ins>
      <w:ins w:id="157" w:author="Oncor 101525" w:date="2025-09-26T13:39:00Z">
        <w:r w:rsidRPr="00FD41D8">
          <w:rPr>
            <w:szCs w:val="20"/>
            <w:lang w:eastAsia="x-none"/>
          </w:rPr>
          <w:t xml:space="preserve"> first; and</w:t>
        </w:r>
      </w:ins>
    </w:p>
    <w:p w14:paraId="600A4D51" w14:textId="77777777" w:rsidR="00FD41D8" w:rsidRPr="00FD41D8" w:rsidRDefault="00FD41D8" w:rsidP="00FD41D8">
      <w:pPr>
        <w:spacing w:after="240"/>
        <w:ind w:left="1440" w:hanging="720"/>
        <w:rPr>
          <w:ins w:id="158" w:author="ERCOT" w:date="2025-02-25T17:07:00Z"/>
          <w:szCs w:val="20"/>
          <w:lang w:eastAsia="x-none"/>
        </w:rPr>
      </w:pPr>
      <w:ins w:id="159" w:author="ERCOT" w:date="2025-02-25T17:07:00Z">
        <w:r w:rsidRPr="00FD41D8">
          <w:rPr>
            <w:szCs w:val="20"/>
            <w:lang w:eastAsia="x-none"/>
          </w:rPr>
          <w:t>(</w:t>
        </w:r>
      </w:ins>
      <w:ins w:id="160" w:author="Oncor 101525" w:date="2025-10-12T16:39:00Z">
        <w:r w:rsidRPr="00FD41D8">
          <w:rPr>
            <w:szCs w:val="20"/>
            <w:lang w:eastAsia="x-none"/>
          </w:rPr>
          <w:t>e</w:t>
        </w:r>
      </w:ins>
      <w:ins w:id="161" w:author="ERCOT" w:date="2025-02-25T17:07:00Z">
        <w:del w:id="162" w:author="Oncor 101525" w:date="2025-10-12T16:40:00Z">
          <w:r w:rsidRPr="00FD41D8" w:rsidDel="00B934B3">
            <w:rPr>
              <w:szCs w:val="20"/>
              <w:lang w:eastAsia="x-none"/>
            </w:rPr>
            <w:delText>d</w:delText>
          </w:r>
        </w:del>
        <w:r w:rsidRPr="00FD41D8">
          <w:rPr>
            <w:szCs w:val="20"/>
            <w:lang w:eastAsia="x-none"/>
          </w:rPr>
          <w:t>)</w:t>
        </w:r>
        <w:r w:rsidRPr="00FD41D8">
          <w:rPr>
            <w:szCs w:val="20"/>
            <w:lang w:eastAsia="x-none"/>
          </w:rPr>
          <w:tab/>
          <w:t xml:space="preserve">Additional generation </w:t>
        </w:r>
      </w:ins>
      <w:ins w:id="163" w:author="ERCOT" w:date="2025-03-11T13:27:00Z">
        <w:r w:rsidRPr="00FD41D8">
          <w:rPr>
            <w:szCs w:val="20"/>
            <w:lang w:eastAsia="x-none"/>
          </w:rPr>
          <w:t xml:space="preserve">outside of the interconnection queue </w:t>
        </w:r>
      </w:ins>
      <w:ins w:id="164" w:author="ERCOT" w:date="2025-02-25T17:07:00Z">
        <w:r w:rsidRPr="00FD41D8">
          <w:rPr>
            <w:szCs w:val="20"/>
            <w:lang w:eastAsia="x-none"/>
          </w:rPr>
          <w:t>based on ERCOT’s discretion.</w:t>
        </w:r>
      </w:ins>
    </w:p>
    <w:p w14:paraId="064510F1" w14:textId="77777777" w:rsidR="00FD41D8" w:rsidRPr="00FD41D8" w:rsidRDefault="00FD41D8" w:rsidP="00FD41D8">
      <w:pPr>
        <w:spacing w:after="240"/>
        <w:ind w:left="720" w:hanging="720"/>
        <w:rPr>
          <w:szCs w:val="20"/>
        </w:rPr>
      </w:pPr>
      <w:ins w:id="165" w:author="ERCOT" w:date="2025-02-25T17:07:00Z">
        <w:r w:rsidRPr="00FD41D8">
          <w:rPr>
            <w:szCs w:val="20"/>
            <w:lang w:eastAsia="x-none"/>
          </w:rPr>
          <w:t>(6)</w:t>
        </w:r>
        <w:r w:rsidRPr="00FD41D8">
          <w:rPr>
            <w:szCs w:val="20"/>
            <w:lang w:eastAsia="x-none"/>
          </w:rPr>
          <w:tab/>
        </w:r>
        <w:r w:rsidRPr="00FD41D8">
          <w:rPr>
            <w:iCs/>
            <w:szCs w:val="20"/>
            <w:lang w:eastAsia="x-none"/>
          </w:rPr>
          <w:t xml:space="preserve">Upon receiving notice from ERCOT that the large generator </w:t>
        </w:r>
      </w:ins>
      <w:ins w:id="166" w:author="ERCOT" w:date="2025-03-12T09:24:00Z">
        <w:r w:rsidRPr="00FD41D8">
          <w:rPr>
            <w:iCs/>
            <w:szCs w:val="20"/>
            <w:lang w:eastAsia="x-none"/>
          </w:rPr>
          <w:t>will be added to the base cases in accordance with</w:t>
        </w:r>
      </w:ins>
      <w:ins w:id="167" w:author="ERCOT" w:date="2025-02-25T17:07:00Z">
        <w:r w:rsidRPr="00FD41D8">
          <w:rPr>
            <w:iCs/>
            <w:szCs w:val="20"/>
            <w:lang w:eastAsia="x-none"/>
          </w:rPr>
          <w:t xml:space="preserve"> paragraph</w:t>
        </w:r>
      </w:ins>
      <w:ins w:id="168" w:author="ERCOT" w:date="2025-03-12T09:21:00Z">
        <w:r w:rsidRPr="00FD41D8">
          <w:rPr>
            <w:iCs/>
            <w:szCs w:val="20"/>
            <w:lang w:eastAsia="x-none"/>
          </w:rPr>
          <w:t>s</w:t>
        </w:r>
      </w:ins>
      <w:ins w:id="169" w:author="ERCOT" w:date="2025-02-25T17:07:00Z">
        <w:r w:rsidRPr="00FD41D8">
          <w:rPr>
            <w:iCs/>
            <w:szCs w:val="20"/>
            <w:lang w:eastAsia="x-none"/>
          </w:rPr>
          <w:t xml:space="preserve"> (5)(a)</w:t>
        </w:r>
      </w:ins>
      <w:ins w:id="170" w:author="ERCOT 102125" w:date="2025-10-16T09:39:00Z">
        <w:r w:rsidRPr="00FD41D8">
          <w:rPr>
            <w:iCs/>
            <w:szCs w:val="20"/>
            <w:lang w:eastAsia="x-none"/>
          </w:rPr>
          <w:t>,</w:t>
        </w:r>
      </w:ins>
      <w:ins w:id="171" w:author="ERCOT 102125" w:date="2025-10-21T14:57:00Z">
        <w:r w:rsidRPr="00FD41D8">
          <w:rPr>
            <w:iCs/>
            <w:szCs w:val="20"/>
            <w:lang w:eastAsia="x-none"/>
          </w:rPr>
          <w:t xml:space="preserve"> </w:t>
        </w:r>
      </w:ins>
      <w:ins w:id="172" w:author="ERCOT" w:date="2025-03-12T09:21:00Z">
        <w:del w:id="173" w:author="ERCOT 102125" w:date="2025-10-16T09:39:00Z">
          <w:r w:rsidRPr="00FD41D8" w:rsidDel="00A30D5A">
            <w:rPr>
              <w:iCs/>
              <w:szCs w:val="20"/>
              <w:lang w:eastAsia="x-none"/>
            </w:rPr>
            <w:delText xml:space="preserve"> or </w:delText>
          </w:r>
        </w:del>
      </w:ins>
      <w:ins w:id="174" w:author="ERCOT" w:date="2025-05-29T13:52:00Z">
        <w:r w:rsidRPr="00FD41D8">
          <w:rPr>
            <w:iCs/>
            <w:szCs w:val="20"/>
            <w:lang w:eastAsia="x-none"/>
          </w:rPr>
          <w:t>(</w:t>
        </w:r>
      </w:ins>
      <w:ins w:id="175" w:author="ERCOT" w:date="2025-03-28T14:49:00Z">
        <w:r w:rsidRPr="00FD41D8">
          <w:rPr>
            <w:iCs/>
            <w:szCs w:val="20"/>
            <w:lang w:eastAsia="x-none"/>
          </w:rPr>
          <w:t>5</w:t>
        </w:r>
      </w:ins>
      <w:ins w:id="176" w:author="ERCOT" w:date="2025-05-29T13:52:00Z">
        <w:r w:rsidRPr="00FD41D8">
          <w:rPr>
            <w:iCs/>
            <w:szCs w:val="20"/>
            <w:lang w:eastAsia="x-none"/>
          </w:rPr>
          <w:t>)</w:t>
        </w:r>
      </w:ins>
      <w:ins w:id="177" w:author="ERCOT" w:date="2025-02-25T17:07:00Z">
        <w:r w:rsidRPr="00FD41D8">
          <w:rPr>
            <w:iCs/>
            <w:szCs w:val="20"/>
            <w:lang w:eastAsia="x-none"/>
          </w:rPr>
          <w:t>(b)</w:t>
        </w:r>
      </w:ins>
      <w:ins w:id="178" w:author="ERCOT 102125" w:date="2025-10-16T09:40:00Z">
        <w:r w:rsidRPr="00FD41D8">
          <w:rPr>
            <w:iCs/>
            <w:szCs w:val="20"/>
            <w:lang w:eastAsia="x-none"/>
          </w:rPr>
          <w:t>, or (5)(c)(i)</w:t>
        </w:r>
      </w:ins>
      <w:ins w:id="179" w:author="ERCOT" w:date="2025-02-25T17:07:00Z">
        <w:r w:rsidRPr="00FD41D8">
          <w:rPr>
            <w:iCs/>
            <w:szCs w:val="20"/>
            <w:lang w:eastAsia="x-none"/>
          </w:rPr>
          <w:t xml:space="preserve"> above, the IE shall provide dynamic models to be used by the DWG</w:t>
        </w:r>
      </w:ins>
      <w:ins w:id="180" w:author="ERCOT" w:date="2025-05-29T16:02:00Z">
        <w:r w:rsidRPr="00FD41D8">
          <w:rPr>
            <w:iCs/>
            <w:szCs w:val="20"/>
            <w:lang w:eastAsia="x-none"/>
          </w:rPr>
          <w:t xml:space="preserve"> within 60 days</w:t>
        </w:r>
      </w:ins>
      <w:ins w:id="181" w:author="ERCOT" w:date="2025-02-25T17:07:00Z">
        <w:r w:rsidRPr="00FD41D8">
          <w:rPr>
            <w:iCs/>
            <w:szCs w:val="20"/>
            <w:lang w:eastAsia="x-none"/>
          </w:rPr>
          <w:t>.</w:t>
        </w:r>
      </w:ins>
      <w:ins w:id="182" w:author="ERCOT" w:date="2025-03-12T09:24:00Z">
        <w:r w:rsidRPr="00FD41D8">
          <w:rPr>
            <w:iCs/>
            <w:szCs w:val="20"/>
            <w:lang w:eastAsia="x-none"/>
          </w:rPr>
          <w:t xml:space="preserve">  Such large generat</w:t>
        </w:r>
      </w:ins>
      <w:ins w:id="183" w:author="ERCOT" w:date="2025-03-12T09:25:00Z">
        <w:r w:rsidRPr="00FD41D8">
          <w:rPr>
            <w:iCs/>
            <w:szCs w:val="20"/>
            <w:lang w:eastAsia="x-none"/>
          </w:rPr>
          <w:t xml:space="preserve">ors must still comply with </w:t>
        </w:r>
      </w:ins>
      <w:ins w:id="184" w:author="ERCOT" w:date="2025-03-12T09:26:00Z">
        <w:r w:rsidRPr="00FD41D8">
          <w:rPr>
            <w:iCs/>
            <w:szCs w:val="20"/>
            <w:lang w:eastAsia="x-none"/>
          </w:rPr>
          <w:t>all other applicable requirements after satisfying the requirements of paragraph (1) above.</w:t>
        </w:r>
      </w:ins>
    </w:p>
    <w:p w14:paraId="041F5F9F" w14:textId="04A39CBE" w:rsidR="00FD41D8" w:rsidRPr="00FD41D8" w:rsidRDefault="00FD41D8" w:rsidP="00FD41D8">
      <w:pPr>
        <w:pStyle w:val="BodyText"/>
        <w:ind w:left="720" w:hanging="720"/>
        <w:rPr>
          <w:ins w:id="185" w:author="LCRA 102925" w:date="2025-10-21T21:16:00Z"/>
        </w:rPr>
      </w:pPr>
      <w:ins w:id="186" w:author="LCRA 102925" w:date="2025-10-21T21:16:00Z">
        <w:r>
          <w:t>(7)</w:t>
        </w:r>
        <w:r>
          <w:tab/>
        </w:r>
        <w:r w:rsidRPr="00FD41D8">
          <w:t>For each group of large generators defined in paragraph (5)</w:t>
        </w:r>
      </w:ins>
      <w:ins w:id="187" w:author="LCRA 102925" w:date="2025-10-28T21:42:00Z" w16du:dateUtc="2025-10-29T02:42:00Z">
        <w:r w:rsidR="00FB048B">
          <w:t xml:space="preserve"> above</w:t>
        </w:r>
      </w:ins>
      <w:ins w:id="188" w:author="LCRA 102925" w:date="2025-10-21T21:16:00Z">
        <w:r w:rsidRPr="00FD41D8">
          <w:t xml:space="preserve">, large generators may be further categorized into subgroups according to their dispatch characteristics. </w:t>
        </w:r>
      </w:ins>
      <w:ins w:id="189" w:author="LCRA 102925" w:date="2025-10-28T21:42:00Z" w16du:dateUtc="2025-10-29T02:42:00Z">
        <w:r w:rsidR="00FB048B">
          <w:t xml:space="preserve"> </w:t>
        </w:r>
      </w:ins>
      <w:ins w:id="190" w:author="LCRA 102925" w:date="2025-10-21T21:16:00Z">
        <w:r w:rsidRPr="00FD41D8">
          <w:t>For each subgroup, the large generators added in the base case from that subgroup shall be geographically representative of all large generators in the subgroup.</w:t>
        </w:r>
      </w:ins>
    </w:p>
    <w:p w14:paraId="3586EC52" w14:textId="77777777" w:rsidR="00152993" w:rsidRDefault="00152993">
      <w:pPr>
        <w:pStyle w:val="BodyText"/>
      </w:pPr>
    </w:p>
    <w:sectPr w:rsidR="00152993" w:rsidSect="0074209E">
      <w:headerReference w:type="default"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BD2FC" w14:textId="77777777" w:rsidR="006D640D" w:rsidRDefault="006D640D">
      <w:r>
        <w:separator/>
      </w:r>
    </w:p>
  </w:endnote>
  <w:endnote w:type="continuationSeparator" w:id="0">
    <w:p w14:paraId="5F675188" w14:textId="77777777" w:rsidR="006D640D" w:rsidRDefault="006D6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4D5A4" w14:textId="52446EBF" w:rsidR="003D0994" w:rsidRDefault="00431DAD" w:rsidP="0074209E">
    <w:pPr>
      <w:pStyle w:val="Footer"/>
      <w:tabs>
        <w:tab w:val="clear" w:pos="4320"/>
        <w:tab w:val="clear" w:pos="8640"/>
        <w:tab w:val="right" w:pos="9360"/>
      </w:tabs>
      <w:rPr>
        <w:rFonts w:ascii="Arial" w:hAnsi="Arial"/>
        <w:sz w:val="18"/>
      </w:rPr>
    </w:pPr>
    <w:r>
      <w:rPr>
        <w:rFonts w:ascii="Arial" w:hAnsi="Arial"/>
        <w:sz w:val="18"/>
      </w:rPr>
      <w:t>127PGRR-</w:t>
    </w:r>
    <w:r w:rsidR="00120F7F">
      <w:rPr>
        <w:rFonts w:ascii="Arial" w:hAnsi="Arial"/>
        <w:sz w:val="18"/>
      </w:rPr>
      <w:t>10</w:t>
    </w:r>
    <w:r>
      <w:rPr>
        <w:rFonts w:ascii="Arial" w:hAnsi="Arial"/>
        <w:sz w:val="18"/>
      </w:rPr>
      <w:t xml:space="preserve"> LCRA Comments 10</w:t>
    </w:r>
    <w:r w:rsidR="00120F7F">
      <w:rPr>
        <w:rFonts w:ascii="Arial" w:hAnsi="Arial"/>
        <w:sz w:val="18"/>
      </w:rPr>
      <w:t>29</w:t>
    </w:r>
    <w:r>
      <w:rPr>
        <w:rFonts w:ascii="Arial" w:hAnsi="Arial"/>
        <w:sz w:val="18"/>
      </w:rPr>
      <w:t>25</w:t>
    </w:r>
    <w:r w:rsidR="003D0994">
      <w:rPr>
        <w:rFonts w:ascii="Arial" w:hAnsi="Arial"/>
        <w:sz w:val="18"/>
      </w:rPr>
      <w:tab/>
      <w:t xml:space="preserve">Page </w:t>
    </w:r>
    <w:r w:rsidR="003D0994">
      <w:rPr>
        <w:rFonts w:ascii="Arial" w:hAnsi="Arial"/>
        <w:sz w:val="18"/>
      </w:rPr>
      <w:fldChar w:fldCharType="begin"/>
    </w:r>
    <w:r w:rsidR="003D0994">
      <w:rPr>
        <w:rFonts w:ascii="Arial" w:hAnsi="Arial"/>
        <w:sz w:val="18"/>
      </w:rPr>
      <w:instrText xml:space="preserve"> PAGE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r w:rsidR="003D0994">
      <w:rPr>
        <w:rFonts w:ascii="Arial" w:hAnsi="Arial"/>
        <w:sz w:val="18"/>
      </w:rPr>
      <w:t xml:space="preserve"> of </w:t>
    </w:r>
    <w:r w:rsidR="003D0994">
      <w:rPr>
        <w:rFonts w:ascii="Arial" w:hAnsi="Arial"/>
        <w:sz w:val="18"/>
      </w:rPr>
      <w:fldChar w:fldCharType="begin"/>
    </w:r>
    <w:r w:rsidR="003D0994">
      <w:rPr>
        <w:rFonts w:ascii="Arial" w:hAnsi="Arial"/>
        <w:sz w:val="18"/>
      </w:rPr>
      <w:instrText xml:space="preserve"> NUMPAGES </w:instrText>
    </w:r>
    <w:r w:rsidR="003D0994">
      <w:rPr>
        <w:rFonts w:ascii="Arial" w:hAnsi="Arial"/>
        <w:sz w:val="18"/>
      </w:rPr>
      <w:fldChar w:fldCharType="separate"/>
    </w:r>
    <w:r w:rsidR="00823E4A">
      <w:rPr>
        <w:rFonts w:ascii="Arial" w:hAnsi="Arial"/>
        <w:noProof/>
        <w:sz w:val="18"/>
      </w:rPr>
      <w:t>1</w:t>
    </w:r>
    <w:r w:rsidR="003D0994">
      <w:rPr>
        <w:rFonts w:ascii="Arial" w:hAnsi="Arial"/>
        <w:sz w:val="18"/>
      </w:rPr>
      <w:fldChar w:fldCharType="end"/>
    </w:r>
  </w:p>
  <w:p w14:paraId="1BD4D89C" w14:textId="77777777" w:rsidR="00FD08E8" w:rsidRDefault="00FD08E8" w:rsidP="003C405A">
    <w:pPr>
      <w:pStyle w:val="Footer"/>
      <w:tabs>
        <w:tab w:val="clear" w:pos="4320"/>
        <w:tab w:val="clear" w:pos="8640"/>
        <w:tab w:val="right" w:pos="9360"/>
      </w:tabs>
      <w:jc w:val="center"/>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ED0F5" w14:textId="77777777" w:rsidR="006D640D" w:rsidRDefault="006D640D">
      <w:r>
        <w:separator/>
      </w:r>
    </w:p>
  </w:footnote>
  <w:footnote w:type="continuationSeparator" w:id="0">
    <w:p w14:paraId="09B7FFAE" w14:textId="77777777" w:rsidR="006D640D" w:rsidRDefault="006D64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37FAA" w14:textId="77777777" w:rsidR="003D0994" w:rsidRDefault="00170E84">
    <w:pPr>
      <w:pStyle w:val="Header"/>
      <w:jc w:val="center"/>
      <w:rPr>
        <w:sz w:val="32"/>
      </w:rPr>
    </w:pPr>
    <w:r>
      <w:rPr>
        <w:sz w:val="32"/>
      </w:rPr>
      <w:t>P</w:t>
    </w:r>
    <w:r w:rsidR="00C158EE">
      <w:rPr>
        <w:sz w:val="32"/>
      </w:rPr>
      <w:t xml:space="preserve">GRR </w:t>
    </w:r>
    <w:r w:rsidR="003D0994">
      <w:rPr>
        <w:sz w:val="32"/>
      </w:rPr>
      <w:t>Comments</w:t>
    </w:r>
  </w:p>
  <w:p w14:paraId="2FA55495" w14:textId="77777777" w:rsidR="003D0994" w:rsidRDefault="003D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54776994">
    <w:abstractNumId w:val="0"/>
  </w:num>
  <w:num w:numId="2" w16cid:durableId="73717220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rson w15:author="ERCOT 102125">
    <w15:presenceInfo w15:providerId="None" w15:userId="ERCOT 102125"/>
  </w15:person>
  <w15:person w15:author="Oncor 101525">
    <w15:presenceInfo w15:providerId="None" w15:userId="Oncor 101525"/>
  </w15:person>
  <w15:person w15:author="LCRA 102925">
    <w15:presenceInfo w15:providerId="None" w15:userId="LCRA 102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12122"/>
    <w:rsid w:val="000325AD"/>
    <w:rsid w:val="00037668"/>
    <w:rsid w:val="00075A94"/>
    <w:rsid w:val="0009214B"/>
    <w:rsid w:val="000D33CF"/>
    <w:rsid w:val="000F68E1"/>
    <w:rsid w:val="00120F7F"/>
    <w:rsid w:val="00132855"/>
    <w:rsid w:val="00133A21"/>
    <w:rsid w:val="00152993"/>
    <w:rsid w:val="00170297"/>
    <w:rsid w:val="00170E84"/>
    <w:rsid w:val="001A227D"/>
    <w:rsid w:val="001E2032"/>
    <w:rsid w:val="00237F13"/>
    <w:rsid w:val="00240C2D"/>
    <w:rsid w:val="00251958"/>
    <w:rsid w:val="002771E6"/>
    <w:rsid w:val="002C70E2"/>
    <w:rsid w:val="003010C0"/>
    <w:rsid w:val="00332A97"/>
    <w:rsid w:val="00350C00"/>
    <w:rsid w:val="00366113"/>
    <w:rsid w:val="00366799"/>
    <w:rsid w:val="003C270C"/>
    <w:rsid w:val="003C405A"/>
    <w:rsid w:val="003D0994"/>
    <w:rsid w:val="003E7D74"/>
    <w:rsid w:val="003F604E"/>
    <w:rsid w:val="0040011C"/>
    <w:rsid w:val="00423824"/>
    <w:rsid w:val="00431DAD"/>
    <w:rsid w:val="0043567D"/>
    <w:rsid w:val="004A3B91"/>
    <w:rsid w:val="004B7B90"/>
    <w:rsid w:val="004E2C19"/>
    <w:rsid w:val="005D284C"/>
    <w:rsid w:val="005F1AC1"/>
    <w:rsid w:val="00633E23"/>
    <w:rsid w:val="00637F0A"/>
    <w:rsid w:val="00673B94"/>
    <w:rsid w:val="00680AC6"/>
    <w:rsid w:val="006835D8"/>
    <w:rsid w:val="006C316E"/>
    <w:rsid w:val="006D0F7C"/>
    <w:rsid w:val="006D640D"/>
    <w:rsid w:val="007269C4"/>
    <w:rsid w:val="00734EAF"/>
    <w:rsid w:val="007404DF"/>
    <w:rsid w:val="0074209E"/>
    <w:rsid w:val="00746E10"/>
    <w:rsid w:val="007724D2"/>
    <w:rsid w:val="00780BE6"/>
    <w:rsid w:val="007C0D81"/>
    <w:rsid w:val="007F2CA8"/>
    <w:rsid w:val="007F7161"/>
    <w:rsid w:val="00822FCE"/>
    <w:rsid w:val="00823E4A"/>
    <w:rsid w:val="0085559E"/>
    <w:rsid w:val="00896B1B"/>
    <w:rsid w:val="008E559E"/>
    <w:rsid w:val="00903D0E"/>
    <w:rsid w:val="00916080"/>
    <w:rsid w:val="00921A68"/>
    <w:rsid w:val="00960706"/>
    <w:rsid w:val="00975F52"/>
    <w:rsid w:val="00A015C4"/>
    <w:rsid w:val="00A15172"/>
    <w:rsid w:val="00B845F9"/>
    <w:rsid w:val="00BC5ED9"/>
    <w:rsid w:val="00C0598D"/>
    <w:rsid w:val="00C07A2F"/>
    <w:rsid w:val="00C11956"/>
    <w:rsid w:val="00C158EE"/>
    <w:rsid w:val="00C5107D"/>
    <w:rsid w:val="00C602E5"/>
    <w:rsid w:val="00C748FD"/>
    <w:rsid w:val="00CE5ECB"/>
    <w:rsid w:val="00D210DC"/>
    <w:rsid w:val="00D24DCF"/>
    <w:rsid w:val="00D34BC2"/>
    <w:rsid w:val="00D4046E"/>
    <w:rsid w:val="00DD4739"/>
    <w:rsid w:val="00DE5F33"/>
    <w:rsid w:val="00E07B54"/>
    <w:rsid w:val="00E11F78"/>
    <w:rsid w:val="00E31CB6"/>
    <w:rsid w:val="00E621E1"/>
    <w:rsid w:val="00EC55B3"/>
    <w:rsid w:val="00F038EC"/>
    <w:rsid w:val="00F32DE9"/>
    <w:rsid w:val="00F96FB2"/>
    <w:rsid w:val="00FB048B"/>
    <w:rsid w:val="00FB51D8"/>
    <w:rsid w:val="00FC1C22"/>
    <w:rsid w:val="00FD08E8"/>
    <w:rsid w:val="00FD41D8"/>
    <w:rsid w:val="00FE5B3D"/>
    <w:rsid w:val="00FF5E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704B3E"/>
  <w15:chartTrackingRefBased/>
  <w15:docId w15:val="{7C70F53B-2B12-4236-AA28-D34389A7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basedOn w:val="DefaultParagraphFont"/>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basedOn w:val="DefaultParagraphFont"/>
    <w:uiPriority w:val="99"/>
    <w:semiHidden/>
    <w:unhideWhenUsed/>
    <w:rsid w:val="00FD41D8"/>
    <w:rPr>
      <w:color w:val="605E5C"/>
      <w:shd w:val="clear" w:color="auto" w:fill="E1DFDD"/>
    </w:rPr>
  </w:style>
  <w:style w:type="paragraph" w:styleId="Revision">
    <w:name w:val="Revision"/>
    <w:hidden/>
    <w:uiPriority w:val="99"/>
    <w:semiHidden/>
    <w:rsid w:val="00FD41D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72005">
      <w:bodyDiv w:val="1"/>
      <w:marLeft w:val="0"/>
      <w:marRight w:val="0"/>
      <w:marTop w:val="0"/>
      <w:marBottom w:val="0"/>
      <w:divBdr>
        <w:top w:val="none" w:sz="0" w:space="0" w:color="auto"/>
        <w:left w:val="none" w:sz="0" w:space="0" w:color="auto"/>
        <w:bottom w:val="none" w:sz="0" w:space="0" w:color="auto"/>
        <w:right w:val="none" w:sz="0" w:space="0" w:color="auto"/>
      </w:divBdr>
    </w:div>
    <w:div w:id="371225418">
      <w:bodyDiv w:val="1"/>
      <w:marLeft w:val="0"/>
      <w:marRight w:val="0"/>
      <w:marTop w:val="0"/>
      <w:marBottom w:val="0"/>
      <w:divBdr>
        <w:top w:val="none" w:sz="0" w:space="0" w:color="auto"/>
        <w:left w:val="none" w:sz="0" w:space="0" w:color="auto"/>
        <w:bottom w:val="none" w:sz="0" w:space="0" w:color="auto"/>
        <w:right w:val="none" w:sz="0" w:space="0" w:color="auto"/>
      </w:divBdr>
    </w:div>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lake.holt@lcra.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rcot.com/mktrules/issues/PGRR127"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3970</Words>
  <Characters>23168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Jordan Troublefield</cp:lastModifiedBy>
  <cp:revision>2</cp:revision>
  <cp:lastPrinted>2001-06-20T16:28:00Z</cp:lastPrinted>
  <dcterms:created xsi:type="dcterms:W3CDTF">2025-10-29T03:05:00Z</dcterms:created>
  <dcterms:modified xsi:type="dcterms:W3CDTF">2025-10-29T03:05:00Z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2025-10-29T02:26:36Z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dcb5e294-5fd5-4589-859d-4a8143e86f60</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